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D4B74" w14:textId="77777777" w:rsidR="003D0804" w:rsidRPr="00CD63E4" w:rsidRDefault="002A2059">
      <w:pPr>
        <w:pStyle w:val="Nadpis1"/>
        <w:rPr>
          <w:color w:val="auto"/>
        </w:rPr>
      </w:pPr>
      <w:r w:rsidRPr="00CD63E4">
        <w:rPr>
          <w:color w:val="auto"/>
        </w:rPr>
        <w:t>O</w:t>
      </w:r>
      <w:r w:rsidR="00D24D60" w:rsidRPr="00CD63E4">
        <w:rPr>
          <w:color w:val="auto"/>
        </w:rPr>
        <w:t>bsah (o</w:t>
      </w:r>
      <w:r w:rsidR="0096220B" w:rsidRPr="00CD63E4">
        <w:rPr>
          <w:color w:val="auto"/>
        </w:rPr>
        <w:t>snova</w:t>
      </w:r>
      <w:r w:rsidR="00D24D60" w:rsidRPr="00CD63E4">
        <w:rPr>
          <w:color w:val="auto"/>
        </w:rPr>
        <w:t>)</w:t>
      </w:r>
      <w:r w:rsidR="0096220B" w:rsidRPr="00CD63E4">
        <w:rPr>
          <w:color w:val="auto"/>
        </w:rPr>
        <w:t xml:space="preserve"> výročnej správy </w:t>
      </w:r>
      <w:r w:rsidR="00316393" w:rsidRPr="00CD63E4">
        <w:rPr>
          <w:color w:val="auto"/>
        </w:rPr>
        <w:t xml:space="preserve">o činnosti </w:t>
      </w:r>
      <w:r w:rsidR="0096220B" w:rsidRPr="00CD63E4">
        <w:rPr>
          <w:color w:val="auto"/>
        </w:rPr>
        <w:t>vysokej školy</w:t>
      </w:r>
    </w:p>
    <w:p w14:paraId="79647F27" w14:textId="77777777" w:rsidR="00630D80" w:rsidRPr="00CD63E4" w:rsidRDefault="00EC188A" w:rsidP="00B94AA9">
      <w:pPr>
        <w:jc w:val="center"/>
        <w:rPr>
          <w:b/>
          <w:bCs/>
          <w:color w:val="auto"/>
          <w:sz w:val="28"/>
          <w:szCs w:val="28"/>
        </w:rPr>
      </w:pPr>
      <w:r w:rsidRPr="00CD63E4">
        <w:rPr>
          <w:b/>
          <w:bCs/>
          <w:color w:val="auto"/>
          <w:sz w:val="28"/>
          <w:szCs w:val="28"/>
        </w:rPr>
        <w:t>p</w:t>
      </w:r>
      <w:r w:rsidR="00B94AA9" w:rsidRPr="00CD63E4">
        <w:rPr>
          <w:b/>
          <w:bCs/>
          <w:color w:val="auto"/>
          <w:sz w:val="28"/>
          <w:szCs w:val="28"/>
        </w:rPr>
        <w:t>odľa čl. 6 smernice č. 46/2011</w:t>
      </w:r>
    </w:p>
    <w:p w14:paraId="1FB3E366" w14:textId="31C6D6F8" w:rsidR="00D63732" w:rsidRPr="00CD63E4" w:rsidRDefault="00D63732" w:rsidP="00D63732">
      <w:pPr>
        <w:jc w:val="center"/>
        <w:rPr>
          <w:bCs/>
          <w:color w:val="auto"/>
          <w:sz w:val="28"/>
          <w:szCs w:val="28"/>
        </w:rPr>
      </w:pPr>
      <w:r w:rsidRPr="00CD63E4">
        <w:rPr>
          <w:bCs/>
          <w:color w:val="auto"/>
          <w:sz w:val="28"/>
          <w:szCs w:val="28"/>
        </w:rPr>
        <w:t xml:space="preserve">(aktualizácia k výročnej správe o činnosti za rok </w:t>
      </w:r>
      <w:del w:id="0" w:author="Ondreička Peter" w:date="2026-01-14T16:06:00Z" w16du:dateUtc="2026-01-14T15:06:00Z">
        <w:r w:rsidR="009D42E1" w:rsidRPr="00CD63E4" w:rsidDel="00B857AF">
          <w:rPr>
            <w:bCs/>
            <w:color w:val="auto"/>
            <w:sz w:val="28"/>
            <w:szCs w:val="28"/>
          </w:rPr>
          <w:delText>202</w:delText>
        </w:r>
        <w:r w:rsidR="0042356D" w:rsidDel="00B857AF">
          <w:rPr>
            <w:bCs/>
            <w:color w:val="auto"/>
            <w:sz w:val="28"/>
            <w:szCs w:val="28"/>
          </w:rPr>
          <w:delText>4</w:delText>
        </w:r>
      </w:del>
      <w:ins w:id="1" w:author="Ondreička Peter" w:date="2026-01-14T16:06:00Z" w16du:dateUtc="2026-01-14T15:06:00Z">
        <w:r w:rsidR="00B857AF" w:rsidRPr="00CD63E4">
          <w:rPr>
            <w:bCs/>
            <w:color w:val="auto"/>
            <w:sz w:val="28"/>
            <w:szCs w:val="28"/>
          </w:rPr>
          <w:t>202</w:t>
        </w:r>
        <w:r w:rsidR="00B857AF">
          <w:rPr>
            <w:bCs/>
            <w:color w:val="auto"/>
            <w:sz w:val="28"/>
            <w:szCs w:val="28"/>
          </w:rPr>
          <w:t>5</w:t>
        </w:r>
      </w:ins>
      <w:r w:rsidRPr="00CD63E4">
        <w:rPr>
          <w:bCs/>
          <w:color w:val="auto"/>
          <w:sz w:val="28"/>
          <w:szCs w:val="28"/>
        </w:rPr>
        <w:t>)</w:t>
      </w:r>
    </w:p>
    <w:p w14:paraId="672A6659" w14:textId="77777777" w:rsidR="00D63732" w:rsidRPr="00CD63E4" w:rsidRDefault="00D63732" w:rsidP="00D63732">
      <w:pPr>
        <w:jc w:val="center"/>
        <w:rPr>
          <w:color w:val="auto"/>
        </w:rPr>
      </w:pPr>
    </w:p>
    <w:p w14:paraId="0A37501D" w14:textId="77777777" w:rsidR="00FC5B27" w:rsidRPr="00CD63E4" w:rsidRDefault="00FC5B27" w:rsidP="00B94AA9">
      <w:pPr>
        <w:jc w:val="center"/>
        <w:rPr>
          <w:color w:val="auto"/>
        </w:rPr>
      </w:pPr>
    </w:p>
    <w:p w14:paraId="7DB1ACF6" w14:textId="77777777" w:rsidR="0096220B" w:rsidRPr="00CD63E4" w:rsidRDefault="0096220B" w:rsidP="00FC5B27">
      <w:pPr>
        <w:jc w:val="center"/>
        <w:rPr>
          <w:b/>
          <w:bCs/>
          <w:color w:val="auto"/>
        </w:rPr>
      </w:pPr>
      <w:r w:rsidRPr="00CD63E4">
        <w:rPr>
          <w:b/>
          <w:bCs/>
          <w:color w:val="auto"/>
        </w:rPr>
        <w:t>Obal:</w:t>
      </w:r>
    </w:p>
    <w:p w14:paraId="5DAB6C7B" w14:textId="77777777" w:rsidR="0096220B" w:rsidRPr="00CD63E4" w:rsidRDefault="0096220B" w:rsidP="0096220B">
      <w:pPr>
        <w:rPr>
          <w:color w:val="aut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96220B" w:rsidRPr="00CD63E4" w14:paraId="15338C68" w14:textId="77777777" w:rsidTr="004A3658">
        <w:tc>
          <w:tcPr>
            <w:tcW w:w="9102" w:type="dxa"/>
          </w:tcPr>
          <w:p w14:paraId="5CF76FEE"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32"/>
                <w:szCs w:val="32"/>
              </w:rPr>
            </w:pPr>
            <w:r w:rsidRPr="00CD63E4">
              <w:rPr>
                <w:color w:val="auto"/>
                <w:sz w:val="32"/>
                <w:szCs w:val="32"/>
              </w:rPr>
              <w:t>NÁZOV VYSOKEJ ŠKOLY</w:t>
            </w:r>
          </w:p>
          <w:p w14:paraId="02EB378F"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6A05A809" w14:textId="77777777" w:rsidR="005305C5" w:rsidRPr="00CD63E4" w:rsidRDefault="005305C5" w:rsidP="004A3658">
            <w:pPr>
              <w:pBdr>
                <w:top w:val="dotted" w:sz="2" w:space="1" w:color="auto"/>
                <w:left w:val="dotted" w:sz="2" w:space="4" w:color="auto"/>
                <w:bottom w:val="dotted" w:sz="2" w:space="1" w:color="auto"/>
                <w:right w:val="dotted" w:sz="2" w:space="4" w:color="auto"/>
              </w:pBdr>
              <w:rPr>
                <w:color w:val="auto"/>
              </w:rPr>
            </w:pPr>
          </w:p>
          <w:p w14:paraId="5A39BBE3"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18782E9F"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41C8F396" w14:textId="77777777" w:rsidR="0096220B" w:rsidRPr="00CD63E4" w:rsidRDefault="0096220B" w:rsidP="0096220B">
            <w:pPr>
              <w:rPr>
                <w:color w:val="auto"/>
              </w:rPr>
            </w:pPr>
          </w:p>
        </w:tc>
      </w:tr>
    </w:tbl>
    <w:p w14:paraId="72A3D3EC" w14:textId="77777777" w:rsidR="0096220B" w:rsidRPr="00CD63E4" w:rsidRDefault="0096220B" w:rsidP="0096220B">
      <w:pPr>
        <w:ind w:left="360"/>
        <w:rPr>
          <w:color w:val="auto"/>
        </w:rPr>
      </w:pPr>
    </w:p>
    <w:p w14:paraId="0CCF546D" w14:textId="77777777" w:rsidR="0096220B" w:rsidRPr="00CD63E4" w:rsidRDefault="00EF0ACE" w:rsidP="001E70A9">
      <w:pPr>
        <w:ind w:firstLine="708"/>
        <w:rPr>
          <w:b/>
          <w:bCs/>
          <w:color w:val="auto"/>
        </w:rPr>
      </w:pPr>
      <w:r w:rsidRPr="00CD63E4">
        <w:rPr>
          <w:b/>
          <w:bCs/>
          <w:color w:val="auto"/>
        </w:rPr>
        <w:t>Úvodný list: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EF0ACE" w:rsidRPr="00CD63E4" w14:paraId="6B34A743" w14:textId="77777777" w:rsidTr="004A3658">
        <w:tc>
          <w:tcPr>
            <w:tcW w:w="9178" w:type="dxa"/>
          </w:tcPr>
          <w:p w14:paraId="0519F342"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0D0B940D" w14:textId="77777777" w:rsidR="00EF0ACE" w:rsidRPr="00CD63E4" w:rsidRDefault="00EF0ACE" w:rsidP="00EF0ACE">
            <w:pPr>
              <w:rPr>
                <w:color w:val="auto"/>
              </w:rPr>
            </w:pPr>
          </w:p>
          <w:p w14:paraId="3D5DC3AD" w14:textId="77777777" w:rsidR="00EF0ACE" w:rsidRPr="00CD63E4" w:rsidRDefault="00EF0ACE" w:rsidP="004A3658">
            <w:pPr>
              <w:jc w:val="center"/>
              <w:rPr>
                <w:i/>
                <w:iCs/>
                <w:color w:val="auto"/>
              </w:rPr>
            </w:pPr>
            <w:r w:rsidRPr="00CD63E4">
              <w:rPr>
                <w:i/>
                <w:iCs/>
                <w:color w:val="auto"/>
              </w:rPr>
              <w:t>Miesto, mesiac a rok vydania</w:t>
            </w:r>
          </w:p>
        </w:tc>
      </w:tr>
    </w:tbl>
    <w:p w14:paraId="0E27B00A" w14:textId="77777777" w:rsidR="00EF0ACE" w:rsidRPr="00CD63E4" w:rsidRDefault="00EF0ACE" w:rsidP="000014DA">
      <w:pPr>
        <w:rPr>
          <w:color w:val="auto"/>
        </w:rPr>
      </w:pPr>
    </w:p>
    <w:p w14:paraId="69BE2668" w14:textId="77777777" w:rsidR="000014DA" w:rsidRPr="00CD63E4" w:rsidRDefault="000014DA" w:rsidP="000014DA">
      <w:pPr>
        <w:ind w:firstLine="360"/>
        <w:rPr>
          <w:color w:val="auto"/>
        </w:rPr>
      </w:pPr>
      <w:r w:rsidRPr="00CD63E4">
        <w:rPr>
          <w:color w:val="auto"/>
        </w:rPr>
        <w:t>Grafick</w:t>
      </w:r>
      <w:r w:rsidR="005305C5" w:rsidRPr="00CD63E4">
        <w:rPr>
          <w:color w:val="auto"/>
        </w:rPr>
        <w:t>ú</w:t>
      </w:r>
      <w:r w:rsidRPr="00CD63E4">
        <w:rPr>
          <w:color w:val="auto"/>
        </w:rPr>
        <w:t xml:space="preserve"> úprav</w:t>
      </w:r>
      <w:r w:rsidR="005305C5" w:rsidRPr="00CD63E4">
        <w:rPr>
          <w:color w:val="auto"/>
        </w:rPr>
        <w:t>u</w:t>
      </w:r>
      <w:r w:rsidRPr="00CD63E4">
        <w:rPr>
          <w:color w:val="auto"/>
        </w:rPr>
        <w:t xml:space="preserve"> úvodného listu (</w:t>
      </w:r>
      <w:r w:rsidR="00D95E0A" w:rsidRPr="00CD63E4">
        <w:rPr>
          <w:color w:val="auto"/>
        </w:rPr>
        <w:t xml:space="preserve">napr. </w:t>
      </w:r>
      <w:r w:rsidRPr="00CD63E4">
        <w:rPr>
          <w:color w:val="auto"/>
        </w:rPr>
        <w:t xml:space="preserve">doplnenie loga, ...) </w:t>
      </w:r>
      <w:r w:rsidR="002E2F08" w:rsidRPr="00CD63E4">
        <w:rPr>
          <w:color w:val="auto"/>
        </w:rPr>
        <w:t>určuje</w:t>
      </w:r>
      <w:r w:rsidRPr="00CD63E4">
        <w:rPr>
          <w:color w:val="auto"/>
        </w:rPr>
        <w:t xml:space="preserve"> vysok</w:t>
      </w:r>
      <w:r w:rsidR="002E2F08" w:rsidRPr="00CD63E4">
        <w:rPr>
          <w:color w:val="auto"/>
        </w:rPr>
        <w:t>á</w:t>
      </w:r>
      <w:r w:rsidRPr="00CD63E4">
        <w:rPr>
          <w:color w:val="auto"/>
        </w:rPr>
        <w:t xml:space="preserve"> škol</w:t>
      </w:r>
      <w:r w:rsidR="002E2F08" w:rsidRPr="00CD63E4">
        <w:rPr>
          <w:color w:val="auto"/>
        </w:rPr>
        <w:t>a</w:t>
      </w:r>
      <w:r w:rsidRPr="00CD63E4">
        <w:rPr>
          <w:color w:val="auto"/>
        </w:rPr>
        <w:t>.</w:t>
      </w:r>
    </w:p>
    <w:p w14:paraId="60061E4C" w14:textId="77777777" w:rsidR="000014DA" w:rsidRPr="00CD63E4" w:rsidRDefault="000014DA" w:rsidP="00EF0ACE">
      <w:pPr>
        <w:ind w:left="720"/>
        <w:rPr>
          <w:b/>
          <w:color w:val="auto"/>
        </w:rPr>
      </w:pPr>
    </w:p>
    <w:p w14:paraId="32F63299" w14:textId="77777777" w:rsidR="004628B0" w:rsidRPr="00CD63E4" w:rsidRDefault="004628B0" w:rsidP="001E70A9">
      <w:pPr>
        <w:ind w:firstLine="708"/>
        <w:rPr>
          <w:b/>
          <w:color w:val="auto"/>
        </w:rPr>
      </w:pPr>
      <w:r w:rsidRPr="00CD63E4">
        <w:rPr>
          <w:b/>
          <w:bCs/>
          <w:color w:val="auto"/>
        </w:rPr>
        <w:t>Obsah – uvedie sa obsah správy</w:t>
      </w:r>
    </w:p>
    <w:p w14:paraId="44EAFD9C" w14:textId="77777777" w:rsidR="004628B0" w:rsidRPr="00CD63E4" w:rsidRDefault="004628B0" w:rsidP="00EF0ACE">
      <w:pPr>
        <w:ind w:left="720"/>
        <w:rPr>
          <w:b/>
          <w:color w:val="auto"/>
        </w:rPr>
      </w:pPr>
    </w:p>
    <w:p w14:paraId="4B94D5A5" w14:textId="77777777" w:rsidR="001E70A9" w:rsidRPr="00CD63E4" w:rsidRDefault="001E70A9" w:rsidP="00EF0ACE">
      <w:pPr>
        <w:ind w:left="720"/>
        <w:rPr>
          <w:b/>
          <w:color w:val="auto"/>
        </w:rPr>
      </w:pPr>
    </w:p>
    <w:p w14:paraId="7335BC4F" w14:textId="77777777" w:rsidR="002D74F0" w:rsidRPr="00CD63E4" w:rsidRDefault="002D74F0" w:rsidP="001E70A9">
      <w:pPr>
        <w:numPr>
          <w:ilvl w:val="0"/>
          <w:numId w:val="6"/>
        </w:numPr>
        <w:rPr>
          <w:b/>
          <w:bCs/>
          <w:color w:val="auto"/>
        </w:rPr>
      </w:pPr>
      <w:r w:rsidRPr="00CD63E4">
        <w:rPr>
          <w:b/>
          <w:bCs/>
          <w:color w:val="auto"/>
        </w:rPr>
        <w:t>Základné informácie o vy</w:t>
      </w:r>
      <w:r w:rsidR="00C2008B" w:rsidRPr="00CD63E4">
        <w:rPr>
          <w:b/>
          <w:bCs/>
          <w:color w:val="auto"/>
        </w:rPr>
        <w:t>sokej škole</w:t>
      </w:r>
      <w:r w:rsidRPr="00CD63E4">
        <w:rPr>
          <w:b/>
          <w:bCs/>
          <w:color w:val="auto"/>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4"/>
      </w:tblGrid>
      <w:tr w:rsidR="00CD63E4" w:rsidRPr="00CD63E4" w14:paraId="1461B6B2" w14:textId="77777777" w:rsidTr="48CB9838">
        <w:tc>
          <w:tcPr>
            <w:tcW w:w="8998" w:type="dxa"/>
          </w:tcPr>
          <w:p w14:paraId="3CF16986" w14:textId="77777777" w:rsidR="00C2008B" w:rsidRPr="00CD63E4" w:rsidRDefault="00893C4E" w:rsidP="004A3658">
            <w:pPr>
              <w:pStyle w:val="Odsekzoznamu"/>
              <w:ind w:left="0"/>
              <w:rPr>
                <w:i/>
                <w:iCs/>
                <w:color w:val="auto"/>
              </w:rPr>
            </w:pPr>
            <w:r w:rsidRPr="00CD63E4">
              <w:rPr>
                <w:color w:val="auto"/>
              </w:rPr>
              <w:t xml:space="preserve">Názov vysokej školy: </w:t>
            </w:r>
            <w:r w:rsidRPr="00CD63E4">
              <w:rPr>
                <w:i/>
                <w:iCs/>
                <w:color w:val="auto"/>
              </w:rPr>
              <w:t>uvedie sa názov vysokej školy</w:t>
            </w:r>
          </w:p>
          <w:p w14:paraId="3DEEC669" w14:textId="77777777" w:rsidR="005305C5" w:rsidRPr="00CD63E4" w:rsidRDefault="005305C5" w:rsidP="004A3658">
            <w:pPr>
              <w:pStyle w:val="Odsekzoznamu"/>
              <w:ind w:left="0"/>
              <w:rPr>
                <w:color w:val="auto"/>
              </w:rPr>
            </w:pPr>
          </w:p>
          <w:p w14:paraId="5624DE3C" w14:textId="77777777" w:rsidR="00893C4E" w:rsidRPr="00CD63E4" w:rsidRDefault="00893C4E" w:rsidP="004A3658">
            <w:pPr>
              <w:pStyle w:val="Odsekzoznamu"/>
              <w:ind w:left="0"/>
              <w:rPr>
                <w:i/>
                <w:iCs/>
                <w:color w:val="auto"/>
              </w:rPr>
            </w:pPr>
            <w:r w:rsidRPr="00CD63E4">
              <w:rPr>
                <w:color w:val="auto"/>
              </w:rPr>
              <w:t xml:space="preserve">Typ vysokej školy: </w:t>
            </w:r>
            <w:r w:rsidRPr="00CD63E4">
              <w:rPr>
                <w:i/>
                <w:iCs/>
                <w:color w:val="auto"/>
              </w:rPr>
              <w:t>verejná vysoká škola / súkromná vysoká škola / zahraničná vysoká škola</w:t>
            </w:r>
          </w:p>
          <w:p w14:paraId="3656B9AB" w14:textId="77777777" w:rsidR="002F1858" w:rsidRPr="00CD63E4" w:rsidRDefault="002F1858" w:rsidP="004A3658">
            <w:pPr>
              <w:pStyle w:val="Odsekzoznamu"/>
              <w:ind w:left="0"/>
              <w:rPr>
                <w:i/>
                <w:iCs/>
                <w:color w:val="auto"/>
              </w:rPr>
            </w:pPr>
          </w:p>
          <w:p w14:paraId="69F47E7A" w14:textId="5E3B6BD6" w:rsidR="002F1858" w:rsidRPr="00CD63E4" w:rsidRDefault="002F1858" w:rsidP="004A3658">
            <w:pPr>
              <w:pStyle w:val="Odsekzoznamu"/>
              <w:ind w:left="0"/>
              <w:rPr>
                <w:i/>
                <w:iCs/>
                <w:color w:val="auto"/>
              </w:rPr>
            </w:pPr>
            <w:r w:rsidRPr="00CD63E4">
              <w:rPr>
                <w:color w:val="auto"/>
              </w:rPr>
              <w:t xml:space="preserve">Poslanie vysokej školy: </w:t>
            </w:r>
            <w:r w:rsidRPr="00CD63E4">
              <w:rPr>
                <w:i/>
                <w:iCs/>
                <w:color w:val="auto"/>
              </w:rPr>
              <w:t>uvedie sa poslanie vysokej školy vymedzené v jej dlhodobom zámere</w:t>
            </w:r>
            <w:r w:rsidR="009C1C53">
              <w:rPr>
                <w:i/>
                <w:iCs/>
                <w:color w:val="auto"/>
              </w:rPr>
              <w:t xml:space="preserve"> internetový odkaz na dlhodobý zámer vysokej školy.</w:t>
            </w:r>
          </w:p>
          <w:p w14:paraId="45FB0818" w14:textId="77777777" w:rsidR="002F1858" w:rsidRPr="00CD63E4" w:rsidRDefault="002F1858" w:rsidP="004A3658">
            <w:pPr>
              <w:pStyle w:val="Odsekzoznamu"/>
              <w:ind w:left="0"/>
              <w:rPr>
                <w:color w:val="auto"/>
              </w:rPr>
            </w:pPr>
          </w:p>
          <w:p w14:paraId="08223AC5" w14:textId="77777777" w:rsidR="002F1858" w:rsidRPr="00CD63E4" w:rsidRDefault="002F1858" w:rsidP="004A3658">
            <w:pPr>
              <w:pStyle w:val="Odsekzoznamu"/>
              <w:ind w:left="0"/>
              <w:rPr>
                <w:b/>
                <w:bCs/>
                <w:color w:val="auto"/>
              </w:rPr>
            </w:pPr>
            <w:r w:rsidRPr="00CD63E4">
              <w:rPr>
                <w:b/>
                <w:bCs/>
                <w:color w:val="auto"/>
              </w:rPr>
              <w:t>Vedenie vysokej školy:</w:t>
            </w:r>
          </w:p>
          <w:p w14:paraId="0A8C8676" w14:textId="77777777" w:rsidR="002F1858" w:rsidRPr="00CD63E4" w:rsidRDefault="002F1858" w:rsidP="004A3658">
            <w:pPr>
              <w:pStyle w:val="Odsekzoznamu"/>
              <w:ind w:left="0"/>
              <w:rPr>
                <w:i/>
                <w:iCs/>
                <w:color w:val="auto"/>
              </w:rPr>
            </w:pPr>
            <w:r w:rsidRPr="00CD63E4">
              <w:rPr>
                <w:color w:val="auto"/>
              </w:rPr>
              <w:t xml:space="preserve">Rektor: </w:t>
            </w:r>
            <w:r w:rsidRPr="00CD63E4">
              <w:rPr>
                <w:i/>
                <w:iCs/>
                <w:color w:val="auto"/>
              </w:rPr>
              <w:t>meno a priezvisko rektora vysokej školy</w:t>
            </w:r>
            <w:r w:rsidR="007E0DE0" w:rsidRPr="00CD63E4">
              <w:rPr>
                <w:i/>
                <w:iCs/>
                <w:color w:val="auto"/>
              </w:rPr>
              <w:t>, funkčné obdobie, dátum vymenovania za</w:t>
            </w:r>
            <w:r w:rsidR="005305C5" w:rsidRPr="00CD63E4">
              <w:rPr>
                <w:i/>
                <w:iCs/>
                <w:color w:val="auto"/>
              </w:rPr>
              <w:t> </w:t>
            </w:r>
            <w:r w:rsidR="007E0DE0" w:rsidRPr="00CD63E4">
              <w:rPr>
                <w:i/>
                <w:iCs/>
                <w:color w:val="auto"/>
              </w:rPr>
              <w:t>rektora</w:t>
            </w:r>
          </w:p>
          <w:p w14:paraId="049F31CB" w14:textId="77777777" w:rsidR="002F1858" w:rsidRPr="00CD63E4" w:rsidRDefault="002F1858" w:rsidP="004A3658">
            <w:pPr>
              <w:pStyle w:val="Odsekzoznamu"/>
              <w:ind w:left="0"/>
              <w:rPr>
                <w:i/>
                <w:iCs/>
                <w:color w:val="auto"/>
              </w:rPr>
            </w:pPr>
          </w:p>
          <w:p w14:paraId="1FF0B526" w14:textId="77777777" w:rsidR="002F1858" w:rsidRPr="00CD63E4" w:rsidRDefault="00775803" w:rsidP="004A3658">
            <w:pPr>
              <w:pStyle w:val="Odsekzoznamu"/>
              <w:ind w:left="0"/>
              <w:rPr>
                <w:i/>
                <w:iCs/>
                <w:color w:val="auto"/>
              </w:rPr>
            </w:pPr>
            <w:r w:rsidRPr="00CD63E4">
              <w:rPr>
                <w:color w:val="auto"/>
              </w:rPr>
              <w:t>Prorektor</w:t>
            </w:r>
            <w:r w:rsidR="007C218F" w:rsidRPr="00CD63E4">
              <w:rPr>
                <w:color w:val="auto"/>
              </w:rPr>
              <w:t>i:</w:t>
            </w:r>
            <w:r w:rsidRPr="00CD63E4">
              <w:rPr>
                <w:color w:val="auto"/>
              </w:rPr>
              <w:t xml:space="preserve"> </w:t>
            </w:r>
            <w:r w:rsidRPr="00CD63E4">
              <w:rPr>
                <w:i/>
                <w:iCs/>
                <w:color w:val="auto"/>
              </w:rPr>
              <w:t>uvedie sa vymedzenie oblasti</w:t>
            </w:r>
            <w:r w:rsidR="0061147D" w:rsidRPr="00CD63E4">
              <w:rPr>
                <w:color w:val="auto"/>
              </w:rPr>
              <w:t>,</w:t>
            </w:r>
            <w:r w:rsidRPr="00CD63E4">
              <w:rPr>
                <w:color w:val="auto"/>
              </w:rPr>
              <w:t xml:space="preserve"> </w:t>
            </w:r>
            <w:r w:rsidRPr="00CD63E4">
              <w:rPr>
                <w:i/>
                <w:iCs/>
                <w:color w:val="auto"/>
              </w:rPr>
              <w:t>meno a priezvisko príslušného prorektora, funkčné obdobie, dátum vymenovania za prorektora</w:t>
            </w:r>
          </w:p>
          <w:p w14:paraId="53128261" w14:textId="77777777" w:rsidR="00775803" w:rsidRPr="00CD63E4" w:rsidRDefault="00775803" w:rsidP="004A3658">
            <w:pPr>
              <w:pStyle w:val="Odsekzoznamu"/>
              <w:ind w:left="0"/>
              <w:rPr>
                <w:color w:val="auto"/>
              </w:rPr>
            </w:pPr>
          </w:p>
          <w:p w14:paraId="50FAB58A" w14:textId="77777777" w:rsidR="00775803" w:rsidRPr="00CD63E4" w:rsidRDefault="00775803" w:rsidP="004A3658">
            <w:pPr>
              <w:pStyle w:val="Odsekzoznamu"/>
              <w:ind w:left="0"/>
              <w:rPr>
                <w:color w:val="auto"/>
              </w:rPr>
            </w:pPr>
            <w:r w:rsidRPr="00CD63E4">
              <w:rPr>
                <w:color w:val="auto"/>
              </w:rPr>
              <w:t xml:space="preserve">Kvestor vysokej školy: </w:t>
            </w:r>
            <w:r w:rsidRPr="00CD63E4">
              <w:rPr>
                <w:i/>
                <w:iCs/>
                <w:color w:val="auto"/>
              </w:rPr>
              <w:t>meno a priezvisko</w:t>
            </w:r>
          </w:p>
          <w:p w14:paraId="62486C05" w14:textId="77777777" w:rsidR="00775803" w:rsidRPr="00CD63E4" w:rsidRDefault="00775803" w:rsidP="004A3658">
            <w:pPr>
              <w:pStyle w:val="Odsekzoznamu"/>
              <w:ind w:left="0"/>
              <w:rPr>
                <w:color w:val="auto"/>
              </w:rPr>
            </w:pPr>
          </w:p>
          <w:p w14:paraId="597E3DE3" w14:textId="77777777" w:rsidR="00775803" w:rsidRPr="00CD63E4" w:rsidRDefault="00E75C44" w:rsidP="004A3658">
            <w:pPr>
              <w:pStyle w:val="Odsekzoznamu"/>
              <w:ind w:left="0"/>
              <w:rPr>
                <w:b/>
                <w:bCs/>
                <w:color w:val="auto"/>
              </w:rPr>
            </w:pPr>
            <w:r w:rsidRPr="00CD63E4">
              <w:rPr>
                <w:b/>
                <w:bCs/>
                <w:color w:val="auto"/>
              </w:rPr>
              <w:t>Akademický senát vysokej školy:</w:t>
            </w:r>
          </w:p>
          <w:p w14:paraId="5996414C" w14:textId="77777777" w:rsidR="00E75C44" w:rsidRPr="00CD63E4" w:rsidRDefault="00E75C44" w:rsidP="004A3658">
            <w:pPr>
              <w:pStyle w:val="Odsekzoznamu"/>
              <w:ind w:left="0"/>
              <w:rPr>
                <w:i/>
                <w:iCs/>
                <w:color w:val="auto"/>
              </w:rPr>
            </w:pPr>
            <w:r w:rsidRPr="00CD63E4">
              <w:rPr>
                <w:color w:val="auto"/>
              </w:rPr>
              <w:t xml:space="preserve">Predseda: </w:t>
            </w:r>
            <w:r w:rsidRPr="00CD63E4">
              <w:rPr>
                <w:i/>
                <w:iCs/>
                <w:color w:val="auto"/>
              </w:rPr>
              <w:t xml:space="preserve">meno a priezvisko, funkčné obdobie, začiatok </w:t>
            </w:r>
            <w:r w:rsidR="00AC455B" w:rsidRPr="00CD63E4">
              <w:rPr>
                <w:i/>
                <w:iCs/>
                <w:color w:val="auto"/>
              </w:rPr>
              <w:t>funkcie</w:t>
            </w:r>
            <w:r w:rsidRPr="00CD63E4">
              <w:rPr>
                <w:i/>
                <w:iCs/>
                <w:color w:val="auto"/>
              </w:rPr>
              <w:t>, súčasť vysokej školy, ktorej akademickú obec zastupuje a vymedzenie, či ide o zamestnaneckú alebo študentskú časť</w:t>
            </w:r>
          </w:p>
          <w:p w14:paraId="4101652C" w14:textId="77777777" w:rsidR="00E75C44" w:rsidRPr="00CD63E4" w:rsidRDefault="00E75C44" w:rsidP="004A3658">
            <w:pPr>
              <w:pStyle w:val="Odsekzoznamu"/>
              <w:ind w:left="0"/>
              <w:rPr>
                <w:color w:val="auto"/>
              </w:rPr>
            </w:pPr>
          </w:p>
          <w:p w14:paraId="06EE055A" w14:textId="77777777" w:rsidR="00E75C44" w:rsidRPr="00CD63E4" w:rsidRDefault="004D7ACF" w:rsidP="004A3658">
            <w:pPr>
              <w:pStyle w:val="Odsekzoznamu"/>
              <w:ind w:left="0"/>
              <w:rPr>
                <w:i/>
                <w:iCs/>
                <w:color w:val="auto"/>
              </w:rPr>
            </w:pPr>
            <w:r w:rsidRPr="00CD63E4">
              <w:rPr>
                <w:color w:val="auto"/>
              </w:rPr>
              <w:t>Predsedníctvo:</w:t>
            </w:r>
            <w:r w:rsidRPr="00CD63E4">
              <w:rPr>
                <w:i/>
                <w:iCs/>
                <w:color w:val="auto"/>
              </w:rPr>
              <w:t xml:space="preserve"> meno a priezvisko, funkčné obdobie, začiatok členstva, súčasť vysokej školy, ktorej akademickú obec zastupuje a vymedzenie, či ide o zamestnaneckú alebo študentskú časť, prípadne, že ide o podpredsedu akademického senátu</w:t>
            </w:r>
          </w:p>
          <w:p w14:paraId="4B99056E" w14:textId="77777777" w:rsidR="004D7ACF" w:rsidRPr="00CD63E4" w:rsidRDefault="004D7ACF" w:rsidP="004A3658">
            <w:pPr>
              <w:pStyle w:val="Odsekzoznamu"/>
              <w:ind w:left="0"/>
              <w:rPr>
                <w:color w:val="auto"/>
              </w:rPr>
            </w:pPr>
          </w:p>
          <w:p w14:paraId="255B462C" w14:textId="1CE1C99C" w:rsidR="008365BD" w:rsidRPr="00CD63E4" w:rsidRDefault="00316393" w:rsidP="004A3658">
            <w:pPr>
              <w:pStyle w:val="Odsekzoznamu"/>
              <w:ind w:left="0"/>
              <w:rPr>
                <w:i/>
                <w:iCs/>
                <w:color w:val="auto"/>
              </w:rPr>
            </w:pPr>
            <w:r w:rsidRPr="00CD63E4">
              <w:rPr>
                <w:color w:val="auto"/>
              </w:rPr>
              <w:lastRenderedPageBreak/>
              <w:t>Členovia</w:t>
            </w:r>
            <w:r w:rsidR="004D7ACF" w:rsidRPr="00CD63E4">
              <w:rPr>
                <w:color w:val="auto"/>
              </w:rPr>
              <w:t xml:space="preserve">: </w:t>
            </w:r>
            <w:r w:rsidR="004D7ACF" w:rsidRPr="00CD63E4">
              <w:rPr>
                <w:i/>
                <w:iCs/>
                <w:color w:val="auto"/>
              </w:rPr>
              <w:t xml:space="preserve">meno a priezvisko, funkčné obdobie, začiatok </w:t>
            </w:r>
            <w:r w:rsidR="008365BD" w:rsidRPr="00CD63E4">
              <w:rPr>
                <w:i/>
                <w:iCs/>
                <w:color w:val="auto"/>
              </w:rPr>
              <w:t xml:space="preserve">členstva, vymedzenie, či ide o zamestnaneckú alebo študentskú časť, prípadne, že ide o podpredsedu akademického senátu </w:t>
            </w:r>
            <w:r w:rsidR="00001CA8" w:rsidRPr="00CD63E4">
              <w:rPr>
                <w:i/>
                <w:iCs/>
                <w:color w:val="auto"/>
              </w:rPr>
              <w:t>–</w:t>
            </w:r>
            <w:r w:rsidR="008365BD" w:rsidRPr="00CD63E4">
              <w:rPr>
                <w:i/>
                <w:iCs/>
                <w:color w:val="auto"/>
              </w:rPr>
              <w:t xml:space="preserve"> </w:t>
            </w:r>
            <w:r w:rsidR="00001CA8" w:rsidRPr="00CD63E4">
              <w:rPr>
                <w:i/>
                <w:iCs/>
                <w:color w:val="auto"/>
              </w:rPr>
              <w:t>údaje sa členia podľa jednotlivých súčastí vysokej školy</w:t>
            </w:r>
          </w:p>
          <w:p w14:paraId="1299C43A" w14:textId="77777777" w:rsidR="00775803" w:rsidRPr="00CD63E4" w:rsidRDefault="00775803" w:rsidP="004A3658">
            <w:pPr>
              <w:pStyle w:val="Odsekzoznamu"/>
              <w:ind w:left="0"/>
              <w:rPr>
                <w:color w:val="auto"/>
              </w:rPr>
            </w:pPr>
          </w:p>
          <w:p w14:paraId="0D8045AE" w14:textId="77777777" w:rsidR="00B47E22" w:rsidRPr="00CD63E4" w:rsidRDefault="00B47E22" w:rsidP="004A3658">
            <w:pPr>
              <w:pStyle w:val="Odsekzoznamu"/>
              <w:ind w:left="0"/>
              <w:rPr>
                <w:color w:val="auto"/>
              </w:rPr>
            </w:pPr>
            <w:r w:rsidRPr="00CD63E4">
              <w:rPr>
                <w:b/>
                <w:bCs/>
                <w:color w:val="auto"/>
              </w:rPr>
              <w:t xml:space="preserve">Vedecká </w:t>
            </w:r>
            <w:r w:rsidR="003A5327" w:rsidRPr="00CD63E4">
              <w:rPr>
                <w:b/>
                <w:bCs/>
                <w:color w:val="auto"/>
              </w:rPr>
              <w:t xml:space="preserve">/ umelecká </w:t>
            </w:r>
            <w:r w:rsidRPr="00CD63E4">
              <w:rPr>
                <w:b/>
                <w:bCs/>
                <w:color w:val="auto"/>
              </w:rPr>
              <w:t>rada vysokej školy:</w:t>
            </w:r>
          </w:p>
          <w:p w14:paraId="7895BA75" w14:textId="77777777" w:rsidR="00B47E22" w:rsidRPr="00CD63E4" w:rsidRDefault="00B47E22" w:rsidP="004A3658">
            <w:pPr>
              <w:pStyle w:val="Odsekzoznamu"/>
              <w:ind w:left="0"/>
              <w:rPr>
                <w:i/>
                <w:iCs/>
                <w:color w:val="auto"/>
              </w:rPr>
            </w:pPr>
            <w:r w:rsidRPr="00CD63E4">
              <w:rPr>
                <w:color w:val="auto"/>
              </w:rPr>
              <w:t xml:space="preserve">Členovia </w:t>
            </w:r>
            <w:r w:rsidR="00316393" w:rsidRPr="00CD63E4">
              <w:rPr>
                <w:color w:val="auto"/>
              </w:rPr>
              <w:t>vedeckej/umeleckej rady z</w:t>
            </w:r>
            <w:r w:rsidRPr="00CD63E4">
              <w:rPr>
                <w:color w:val="auto"/>
              </w:rPr>
              <w:t xml:space="preserve"> vysokej školy:</w:t>
            </w:r>
            <w:r w:rsidR="005305C5" w:rsidRPr="00CD63E4">
              <w:rPr>
                <w:color w:val="auto"/>
              </w:rPr>
              <w:t xml:space="preserve"> </w:t>
            </w:r>
            <w:r w:rsidRPr="00CD63E4">
              <w:rPr>
                <w:i/>
                <w:iCs/>
                <w:color w:val="auto"/>
              </w:rPr>
              <w:t>meno a priezvisko, oblasť,</w:t>
            </w:r>
            <w:r w:rsidR="005A782C" w:rsidRPr="00CD63E4">
              <w:rPr>
                <w:i/>
                <w:iCs/>
                <w:color w:val="auto"/>
              </w:rPr>
              <w:t xml:space="preserve"> </w:t>
            </w:r>
            <w:r w:rsidR="0061147D" w:rsidRPr="00CD63E4">
              <w:rPr>
                <w:i/>
                <w:iCs/>
                <w:color w:val="auto"/>
              </w:rPr>
              <w:t>v ktorej odborne pôsobí</w:t>
            </w:r>
          </w:p>
          <w:p w14:paraId="4DDBEF00" w14:textId="77777777" w:rsidR="00B47E22" w:rsidRPr="00CD63E4" w:rsidRDefault="00B47E22" w:rsidP="004A3658">
            <w:pPr>
              <w:pStyle w:val="Odsekzoznamu"/>
              <w:ind w:left="0"/>
              <w:rPr>
                <w:color w:val="auto"/>
              </w:rPr>
            </w:pPr>
          </w:p>
          <w:p w14:paraId="12637261" w14:textId="77777777" w:rsidR="00B47E22" w:rsidRPr="00CD63E4" w:rsidRDefault="00B47E22" w:rsidP="004A3658">
            <w:pPr>
              <w:pStyle w:val="Odsekzoznamu"/>
              <w:ind w:left="0"/>
              <w:rPr>
                <w:i/>
                <w:iCs/>
                <w:color w:val="auto"/>
              </w:rPr>
            </w:pPr>
            <w:r w:rsidRPr="00CD63E4">
              <w:rPr>
                <w:color w:val="auto"/>
              </w:rPr>
              <w:t>Ostatní</w:t>
            </w:r>
            <w:r w:rsidR="00316393" w:rsidRPr="00CD63E4">
              <w:rPr>
                <w:color w:val="auto"/>
              </w:rPr>
              <w:t xml:space="preserve"> členovia vedeckej/umeleckej rady</w:t>
            </w:r>
            <w:r w:rsidRPr="00CD63E4">
              <w:rPr>
                <w:color w:val="auto"/>
              </w:rPr>
              <w:t>:</w:t>
            </w:r>
            <w:r w:rsidR="005305C5" w:rsidRPr="00CD63E4">
              <w:rPr>
                <w:color w:val="auto"/>
              </w:rPr>
              <w:t xml:space="preserve"> </w:t>
            </w:r>
            <w:r w:rsidRPr="00CD63E4">
              <w:rPr>
                <w:i/>
                <w:iCs/>
                <w:color w:val="auto"/>
              </w:rPr>
              <w:t xml:space="preserve">meno a priezvisko, oblasť, </w:t>
            </w:r>
            <w:r w:rsidR="0061147D" w:rsidRPr="00CD63E4">
              <w:rPr>
                <w:i/>
                <w:iCs/>
                <w:color w:val="auto"/>
              </w:rPr>
              <w:t>v ktorej odborne pôsobí</w:t>
            </w:r>
          </w:p>
          <w:p w14:paraId="3461D779" w14:textId="77777777" w:rsidR="00B47E22" w:rsidRPr="00CD63E4" w:rsidRDefault="00B47E22" w:rsidP="004A3658">
            <w:pPr>
              <w:pStyle w:val="Odsekzoznamu"/>
              <w:ind w:left="0"/>
              <w:rPr>
                <w:b/>
                <w:bCs/>
                <w:color w:val="auto"/>
              </w:rPr>
            </w:pPr>
          </w:p>
          <w:p w14:paraId="49EABE4B" w14:textId="77777777" w:rsidR="00B62B8D" w:rsidRPr="00CD63E4" w:rsidRDefault="00B62B8D" w:rsidP="004A3658">
            <w:pPr>
              <w:pStyle w:val="Odsekzoznamu"/>
              <w:ind w:left="0"/>
              <w:rPr>
                <w:b/>
                <w:bCs/>
                <w:color w:val="auto"/>
              </w:rPr>
            </w:pPr>
            <w:r w:rsidRPr="00CD63E4">
              <w:rPr>
                <w:b/>
                <w:bCs/>
                <w:color w:val="auto"/>
              </w:rPr>
              <w:t>Disciplinárna komisia vysokej školy</w:t>
            </w:r>
            <w:r w:rsidR="00B75A88" w:rsidRPr="00CD63E4">
              <w:rPr>
                <w:b/>
                <w:bCs/>
                <w:color w:val="auto"/>
              </w:rPr>
              <w:t xml:space="preserve"> pre študentov</w:t>
            </w:r>
            <w:r w:rsidRPr="00CD63E4">
              <w:rPr>
                <w:b/>
                <w:bCs/>
                <w:color w:val="auto"/>
              </w:rPr>
              <w:t>:</w:t>
            </w:r>
          </w:p>
          <w:p w14:paraId="1DD99D5C" w14:textId="77777777" w:rsidR="00B62B8D" w:rsidRPr="00CD63E4" w:rsidRDefault="00B62B8D" w:rsidP="004A3658">
            <w:pPr>
              <w:pStyle w:val="Odsekzoznamu"/>
              <w:ind w:left="0"/>
              <w:rPr>
                <w:i/>
                <w:iCs/>
                <w:color w:val="auto"/>
              </w:rPr>
            </w:pPr>
            <w:r w:rsidRPr="00CD63E4">
              <w:rPr>
                <w:i/>
                <w:iCs/>
                <w:color w:val="auto"/>
              </w:rPr>
              <w:t>meno a priezvisko, zamestnanec / študent</w:t>
            </w:r>
          </w:p>
          <w:p w14:paraId="3CF2D8B6" w14:textId="77777777" w:rsidR="00B62B8D" w:rsidRPr="00CD63E4" w:rsidRDefault="00B62B8D" w:rsidP="004A3658">
            <w:pPr>
              <w:pStyle w:val="Odsekzoznamu"/>
              <w:ind w:left="0"/>
              <w:rPr>
                <w:b/>
                <w:bCs/>
                <w:color w:val="auto"/>
              </w:rPr>
            </w:pPr>
          </w:p>
          <w:p w14:paraId="2E8505FC" w14:textId="77777777" w:rsidR="00B62B8D" w:rsidRPr="00CD63E4" w:rsidRDefault="00992F52" w:rsidP="004A3658">
            <w:pPr>
              <w:pStyle w:val="Odsekzoznamu"/>
              <w:ind w:left="0"/>
              <w:rPr>
                <w:b/>
                <w:bCs/>
                <w:color w:val="auto"/>
              </w:rPr>
            </w:pPr>
            <w:r w:rsidRPr="00CD63E4">
              <w:rPr>
                <w:b/>
                <w:bCs/>
                <w:color w:val="auto"/>
              </w:rPr>
              <w:t>Súčasti vysokej školy:</w:t>
            </w:r>
          </w:p>
          <w:p w14:paraId="5D701FA4" w14:textId="77777777" w:rsidR="00992F52" w:rsidRPr="00CD63E4" w:rsidRDefault="00992F52" w:rsidP="004A3658">
            <w:pPr>
              <w:pStyle w:val="Odsekzoznamu"/>
              <w:ind w:left="0"/>
              <w:rPr>
                <w:color w:val="auto"/>
              </w:rPr>
            </w:pPr>
            <w:r w:rsidRPr="00CD63E4">
              <w:rPr>
                <w:color w:val="auto"/>
              </w:rPr>
              <w:t>Fakulty:</w:t>
            </w:r>
          </w:p>
          <w:p w14:paraId="46D118EF" w14:textId="77777777" w:rsidR="00992F52" w:rsidRPr="00CD63E4" w:rsidRDefault="00992F52" w:rsidP="004A3658">
            <w:pPr>
              <w:pStyle w:val="Odsekzoznamu"/>
              <w:ind w:left="0"/>
              <w:rPr>
                <w:i/>
                <w:iCs/>
                <w:color w:val="auto"/>
              </w:rPr>
            </w:pPr>
            <w:r w:rsidRPr="00CD63E4">
              <w:rPr>
                <w:i/>
                <w:iCs/>
                <w:color w:val="auto"/>
              </w:rPr>
              <w:t>Názov fakulty</w:t>
            </w:r>
          </w:p>
          <w:p w14:paraId="60D54256" w14:textId="77777777" w:rsidR="00992F52" w:rsidRPr="00CD63E4" w:rsidRDefault="00992F52" w:rsidP="004A3658">
            <w:pPr>
              <w:pStyle w:val="Odsekzoznamu"/>
              <w:ind w:left="0"/>
              <w:rPr>
                <w:color w:val="auto"/>
              </w:rPr>
            </w:pPr>
            <w:r w:rsidRPr="00CD63E4">
              <w:rPr>
                <w:color w:val="auto"/>
              </w:rPr>
              <w:t xml:space="preserve">Dekan: </w:t>
            </w:r>
            <w:r w:rsidRPr="00CD63E4">
              <w:rPr>
                <w:i/>
                <w:iCs/>
                <w:color w:val="auto"/>
              </w:rPr>
              <w:t>meno a priezvisko dekana, funkčné obdobie</w:t>
            </w:r>
            <w:r w:rsidR="00316393" w:rsidRPr="00CD63E4">
              <w:rPr>
                <w:i/>
                <w:iCs/>
                <w:color w:val="auto"/>
              </w:rPr>
              <w:t>, dátum vymenovania</w:t>
            </w:r>
          </w:p>
          <w:p w14:paraId="0FB78278" w14:textId="77777777" w:rsidR="00992F52" w:rsidRPr="00CD63E4" w:rsidRDefault="00992F52" w:rsidP="004A3658">
            <w:pPr>
              <w:pStyle w:val="Odsekzoznamu"/>
              <w:ind w:left="0"/>
              <w:rPr>
                <w:color w:val="auto"/>
              </w:rPr>
            </w:pPr>
          </w:p>
          <w:p w14:paraId="49E845BD" w14:textId="77777777" w:rsidR="00992F52" w:rsidRPr="00CD63E4" w:rsidRDefault="00992F52" w:rsidP="004A3658">
            <w:pPr>
              <w:pStyle w:val="Odsekzoznamu"/>
              <w:ind w:left="0"/>
              <w:rPr>
                <w:color w:val="auto"/>
              </w:rPr>
            </w:pPr>
            <w:r w:rsidRPr="00CD63E4">
              <w:rPr>
                <w:color w:val="auto"/>
              </w:rPr>
              <w:t>Ostatné súčasti vysokej školy:</w:t>
            </w:r>
          </w:p>
          <w:p w14:paraId="21EE5234" w14:textId="77777777" w:rsidR="00992F52" w:rsidRPr="00CD63E4" w:rsidRDefault="00992F52" w:rsidP="004A3658">
            <w:pPr>
              <w:pStyle w:val="Odsekzoznamu"/>
              <w:ind w:left="0"/>
              <w:rPr>
                <w:i/>
                <w:iCs/>
                <w:color w:val="auto"/>
              </w:rPr>
            </w:pPr>
            <w:r w:rsidRPr="00CD63E4">
              <w:rPr>
                <w:i/>
                <w:iCs/>
                <w:color w:val="auto"/>
              </w:rPr>
              <w:t xml:space="preserve">Uvedú sa pracoviská podľa § </w:t>
            </w:r>
            <w:r w:rsidR="00B75A88" w:rsidRPr="00CD63E4">
              <w:rPr>
                <w:i/>
                <w:iCs/>
                <w:color w:val="auto"/>
              </w:rPr>
              <w:t>21 ods. 1 písm. b) a c) zákona o vysokých školách.</w:t>
            </w:r>
          </w:p>
          <w:p w14:paraId="1FC39945" w14:textId="77777777" w:rsidR="00B75A88" w:rsidRPr="00CD63E4" w:rsidRDefault="00B75A88" w:rsidP="004A3658">
            <w:pPr>
              <w:pStyle w:val="Odsekzoznamu"/>
              <w:ind w:left="0"/>
              <w:rPr>
                <w:i/>
                <w:iCs/>
                <w:color w:val="auto"/>
              </w:rPr>
            </w:pPr>
          </w:p>
          <w:p w14:paraId="0BF4071C" w14:textId="77777777" w:rsidR="00226EFD" w:rsidRPr="00CD63E4" w:rsidRDefault="0074103E" w:rsidP="00226EFD">
            <w:pPr>
              <w:pStyle w:val="Odsekzoznamu"/>
              <w:ind w:left="0"/>
              <w:rPr>
                <w:color w:val="auto"/>
              </w:rPr>
            </w:pPr>
            <w:r w:rsidRPr="00CD63E4">
              <w:rPr>
                <w:b/>
                <w:bCs/>
                <w:color w:val="auto"/>
              </w:rPr>
              <w:t>Správna rada vysokej školy:</w:t>
            </w:r>
            <w:r w:rsidR="00226EFD" w:rsidRPr="00CD63E4">
              <w:rPr>
                <w:color w:val="auto"/>
              </w:rPr>
              <w:t xml:space="preserve"> </w:t>
            </w:r>
          </w:p>
          <w:p w14:paraId="36000E01" w14:textId="77777777" w:rsidR="00226EFD" w:rsidRPr="00CD63E4" w:rsidRDefault="00226EFD" w:rsidP="00226EFD">
            <w:pPr>
              <w:pStyle w:val="Odsekzoznamu"/>
              <w:ind w:left="0"/>
              <w:rPr>
                <w:color w:val="auto"/>
              </w:rPr>
            </w:pPr>
          </w:p>
          <w:p w14:paraId="5C8708C3" w14:textId="17910AAF" w:rsidR="003351FA" w:rsidRPr="00CD63E4" w:rsidRDefault="00352D54" w:rsidP="004A3658">
            <w:pPr>
              <w:pStyle w:val="Odsekzoznamu"/>
              <w:ind w:left="0"/>
              <w:rPr>
                <w:bCs/>
                <w:color w:val="auto"/>
              </w:rPr>
            </w:pPr>
            <w:r w:rsidRPr="00CD63E4">
              <w:rPr>
                <w:bCs/>
                <w:color w:val="auto"/>
              </w:rPr>
              <w:t>V nadväznosti na novelu zákona č. 131/2002</w:t>
            </w:r>
            <w:r w:rsidR="0075588E" w:rsidRPr="00CD63E4">
              <w:rPr>
                <w:bCs/>
                <w:color w:val="auto"/>
              </w:rPr>
              <w:t xml:space="preserve"> o </w:t>
            </w:r>
            <w:r w:rsidRPr="00CD63E4">
              <w:rPr>
                <w:bCs/>
                <w:color w:val="auto"/>
              </w:rPr>
              <w:t>vysokých školách a o zmene a doplnení niektorých zákonov</w:t>
            </w:r>
            <w:r w:rsidR="0075588E" w:rsidRPr="00CD63E4">
              <w:rPr>
                <w:bCs/>
                <w:color w:val="auto"/>
              </w:rPr>
              <w:t xml:space="preserve"> s účinnosťou od 25. apríla</w:t>
            </w:r>
            <w:r w:rsidR="00C26082" w:rsidRPr="00CD63E4">
              <w:rPr>
                <w:bCs/>
                <w:color w:val="auto"/>
              </w:rPr>
              <w:t xml:space="preserve"> </w:t>
            </w:r>
            <w:r w:rsidR="0075588E" w:rsidRPr="00CD63E4">
              <w:rPr>
                <w:bCs/>
                <w:color w:val="auto"/>
              </w:rPr>
              <w:t>2022</w:t>
            </w:r>
            <w:r w:rsidRPr="00CD63E4">
              <w:rPr>
                <w:bCs/>
                <w:color w:val="auto"/>
              </w:rPr>
              <w:t xml:space="preserve"> </w:t>
            </w:r>
            <w:r w:rsidR="004B1DC2" w:rsidRPr="00CD63E4">
              <w:rPr>
                <w:bCs/>
                <w:color w:val="auto"/>
              </w:rPr>
              <w:t>vysoká škola, ktorej m</w:t>
            </w:r>
            <w:r w:rsidR="004B1DC2" w:rsidRPr="00CD63E4">
              <w:rPr>
                <w:color w:val="auto"/>
                <w:shd w:val="clear" w:color="auto" w:fill="FFFFFF"/>
              </w:rPr>
              <w:t>inister školstva vymenoval a akademický senát zvolil príslušný počet členov správnej rady verejnej vysokej školy v zložení podľa predpisov účinných od 25. apríla 2022 uvádza zoznam členov správnej rady nasledovne:</w:t>
            </w:r>
          </w:p>
          <w:p w14:paraId="56AAC34B" w14:textId="77777777" w:rsidR="00352D54" w:rsidRPr="00CD63E4" w:rsidRDefault="00352D54" w:rsidP="004A3658">
            <w:pPr>
              <w:pStyle w:val="Odsekzoznamu"/>
              <w:ind w:left="0"/>
              <w:rPr>
                <w:b/>
                <w:bCs/>
                <w:color w:val="auto"/>
              </w:rPr>
            </w:pPr>
          </w:p>
          <w:p w14:paraId="07DC5DB2" w14:textId="0BFC5A57" w:rsidR="003351FA" w:rsidRPr="00CD63E4" w:rsidRDefault="006251E6" w:rsidP="004A3658">
            <w:pPr>
              <w:pStyle w:val="Odsekzoznamu"/>
              <w:ind w:left="0"/>
              <w:rPr>
                <w:color w:val="auto"/>
                <w:shd w:val="clear" w:color="auto" w:fill="FFFFFF"/>
              </w:rPr>
            </w:pPr>
            <w:r w:rsidRPr="00CD63E4">
              <w:rPr>
                <w:color w:val="auto"/>
                <w:shd w:val="clear" w:color="auto" w:fill="FFFFFF"/>
              </w:rPr>
              <w:t>Č</w:t>
            </w:r>
            <w:r w:rsidR="003351FA" w:rsidRPr="00CD63E4">
              <w:rPr>
                <w:color w:val="auto"/>
                <w:shd w:val="clear" w:color="auto" w:fill="FFFFFF"/>
              </w:rPr>
              <w:t xml:space="preserve">len </w:t>
            </w:r>
            <w:r w:rsidR="00352D54" w:rsidRPr="00CD63E4">
              <w:rPr>
                <w:color w:val="auto"/>
                <w:shd w:val="clear" w:color="auto" w:fill="FFFFFF"/>
              </w:rPr>
              <w:t xml:space="preserve">zvolený </w:t>
            </w:r>
            <w:r w:rsidR="003351FA" w:rsidRPr="00CD63E4">
              <w:rPr>
                <w:color w:val="auto"/>
                <w:shd w:val="clear" w:color="auto" w:fill="FFFFFF"/>
              </w:rPr>
              <w:t>tajným hlasovaním ostatn</w:t>
            </w:r>
            <w:r w:rsidRPr="00CD63E4">
              <w:rPr>
                <w:color w:val="auto"/>
                <w:shd w:val="clear" w:color="auto" w:fill="FFFFFF"/>
              </w:rPr>
              <w:t>ých</w:t>
            </w:r>
            <w:r w:rsidR="003351FA" w:rsidRPr="00CD63E4">
              <w:rPr>
                <w:color w:val="auto"/>
                <w:shd w:val="clear" w:color="auto" w:fill="FFFFFF"/>
              </w:rPr>
              <w:t xml:space="preserve"> členov správnej rady</w:t>
            </w:r>
            <w:r w:rsidRPr="00CD63E4">
              <w:rPr>
                <w:color w:val="auto"/>
                <w:shd w:val="clear" w:color="auto" w:fill="FFFFFF"/>
              </w:rPr>
              <w:t xml:space="preserve">, alebo </w:t>
            </w:r>
            <w:r w:rsidR="003351FA" w:rsidRPr="00CD63E4">
              <w:rPr>
                <w:color w:val="auto"/>
                <w:shd w:val="clear" w:color="auto" w:fill="FFFFFF"/>
              </w:rPr>
              <w:t>vymen</w:t>
            </w:r>
            <w:r w:rsidRPr="00CD63E4">
              <w:rPr>
                <w:color w:val="auto"/>
                <w:shd w:val="clear" w:color="auto" w:fill="FFFFFF"/>
              </w:rPr>
              <w:t>ovaný</w:t>
            </w:r>
            <w:r w:rsidR="003351FA" w:rsidRPr="00CD63E4">
              <w:rPr>
                <w:color w:val="auto"/>
                <w:shd w:val="clear" w:color="auto" w:fill="FFFFFF"/>
              </w:rPr>
              <w:t xml:space="preserve"> </w:t>
            </w:r>
            <w:r w:rsidRPr="00CD63E4">
              <w:rPr>
                <w:color w:val="auto"/>
                <w:shd w:val="clear" w:color="auto" w:fill="FFFFFF"/>
              </w:rPr>
              <w:t>ministrom</w:t>
            </w:r>
            <w:r w:rsidR="003351FA" w:rsidRPr="00CD63E4">
              <w:rPr>
                <w:color w:val="auto"/>
                <w:shd w:val="clear" w:color="auto" w:fill="FFFFFF"/>
              </w:rPr>
              <w:t xml:space="preserve"> školstva na návrh Slovenskej akadémie vied</w:t>
            </w:r>
            <w:r w:rsidRPr="00CD63E4">
              <w:rPr>
                <w:color w:val="auto"/>
                <w:shd w:val="clear" w:color="auto" w:fill="FFFFFF"/>
              </w:rPr>
              <w:t>:</w:t>
            </w:r>
          </w:p>
          <w:p w14:paraId="31ED05B7" w14:textId="77777777" w:rsidR="006251E6" w:rsidRPr="00CD63E4" w:rsidRDefault="006251E6" w:rsidP="006251E6">
            <w:pPr>
              <w:pStyle w:val="Odsekzoznamu"/>
              <w:ind w:left="0"/>
              <w:rPr>
                <w:i/>
                <w:iCs/>
                <w:color w:val="auto"/>
              </w:rPr>
            </w:pPr>
            <w:r w:rsidRPr="00CD63E4">
              <w:rPr>
                <w:i/>
                <w:iCs/>
                <w:color w:val="auto"/>
              </w:rPr>
              <w:t>meno a priezvisko, zamestnávateľ/sektor, v ktorom člen pôsobí, dátum vymenovania</w:t>
            </w:r>
          </w:p>
          <w:p w14:paraId="77186F3A" w14:textId="77777777" w:rsidR="003351FA" w:rsidRPr="00CD63E4" w:rsidRDefault="003351FA" w:rsidP="004A3658">
            <w:pPr>
              <w:pStyle w:val="Odsekzoznamu"/>
              <w:ind w:left="0"/>
              <w:rPr>
                <w:b/>
                <w:bCs/>
                <w:color w:val="auto"/>
              </w:rPr>
            </w:pPr>
          </w:p>
          <w:p w14:paraId="6C00AABE" w14:textId="34E4C6CD" w:rsidR="0074103E" w:rsidRPr="00CD63E4" w:rsidRDefault="0074103E" w:rsidP="004A3658">
            <w:pPr>
              <w:pStyle w:val="Odsekzoznamu"/>
              <w:ind w:left="0"/>
              <w:rPr>
                <w:color w:val="auto"/>
              </w:rPr>
            </w:pPr>
            <w:r w:rsidRPr="00CD63E4">
              <w:rPr>
                <w:color w:val="auto"/>
              </w:rPr>
              <w:t xml:space="preserve">Členovia </w:t>
            </w:r>
            <w:r w:rsidR="00CF14C7" w:rsidRPr="00CD63E4">
              <w:rPr>
                <w:color w:val="auto"/>
              </w:rPr>
              <w:t>vymenovan</w:t>
            </w:r>
            <w:r w:rsidR="00D24D60" w:rsidRPr="00CD63E4">
              <w:rPr>
                <w:color w:val="auto"/>
              </w:rPr>
              <w:t>í</w:t>
            </w:r>
            <w:r w:rsidR="00CF14C7" w:rsidRPr="00CD63E4">
              <w:rPr>
                <w:color w:val="auto"/>
              </w:rPr>
              <w:t xml:space="preserve"> </w:t>
            </w:r>
            <w:r w:rsidRPr="00CD63E4">
              <w:rPr>
                <w:color w:val="auto"/>
              </w:rPr>
              <w:t>ministr</w:t>
            </w:r>
            <w:r w:rsidR="00352D54" w:rsidRPr="00CD63E4">
              <w:rPr>
                <w:color w:val="auto"/>
              </w:rPr>
              <w:t>om</w:t>
            </w:r>
            <w:r w:rsidR="00CF14C7" w:rsidRPr="00CD63E4">
              <w:rPr>
                <w:color w:val="auto"/>
              </w:rPr>
              <w:t xml:space="preserve"> </w:t>
            </w:r>
            <w:r w:rsidRPr="00CD63E4">
              <w:rPr>
                <w:color w:val="auto"/>
              </w:rPr>
              <w:t>školstva:</w:t>
            </w:r>
          </w:p>
          <w:p w14:paraId="14686FE5" w14:textId="77777777" w:rsidR="0074103E" w:rsidRPr="00CD63E4" w:rsidRDefault="00BC4A7F" w:rsidP="004A3658">
            <w:pPr>
              <w:pStyle w:val="Odsekzoznamu"/>
              <w:ind w:left="0"/>
              <w:rPr>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0562CB0E" w14:textId="77777777" w:rsidR="00BC4A7F" w:rsidRPr="00CD63E4" w:rsidRDefault="00BC4A7F" w:rsidP="004A3658">
            <w:pPr>
              <w:pStyle w:val="Odsekzoznamu"/>
              <w:ind w:left="0"/>
              <w:rPr>
                <w:color w:val="auto"/>
              </w:rPr>
            </w:pPr>
          </w:p>
          <w:p w14:paraId="69FDCC20" w14:textId="0B731BA0" w:rsidR="00BC4A7F" w:rsidRPr="00CD63E4" w:rsidRDefault="00BC4A7F" w:rsidP="004A3658">
            <w:pPr>
              <w:pStyle w:val="Odsekzoznamu"/>
              <w:ind w:left="0"/>
              <w:rPr>
                <w:color w:val="auto"/>
              </w:rPr>
            </w:pPr>
            <w:r w:rsidRPr="00CD63E4">
              <w:rPr>
                <w:color w:val="auto"/>
              </w:rPr>
              <w:t>Člen</w:t>
            </w:r>
            <w:r w:rsidR="003351FA" w:rsidRPr="00CD63E4">
              <w:rPr>
                <w:color w:val="auto"/>
              </w:rPr>
              <w:t>ovia</w:t>
            </w:r>
            <w:r w:rsidRPr="00CD63E4">
              <w:rPr>
                <w:color w:val="auto"/>
              </w:rPr>
              <w:t xml:space="preserve"> </w:t>
            </w:r>
            <w:r w:rsidR="00352D54" w:rsidRPr="00CD63E4">
              <w:rPr>
                <w:color w:val="auto"/>
              </w:rPr>
              <w:t>zvolení</w:t>
            </w:r>
            <w:r w:rsidRPr="00CD63E4">
              <w:rPr>
                <w:color w:val="auto"/>
              </w:rPr>
              <w:t xml:space="preserve"> akademick</w:t>
            </w:r>
            <w:r w:rsidR="00352D54" w:rsidRPr="00CD63E4">
              <w:rPr>
                <w:color w:val="auto"/>
              </w:rPr>
              <w:t>ým</w:t>
            </w:r>
            <w:r w:rsidRPr="00CD63E4">
              <w:rPr>
                <w:color w:val="auto"/>
              </w:rPr>
              <w:t xml:space="preserve"> senát</w:t>
            </w:r>
            <w:r w:rsidR="00352D54" w:rsidRPr="00CD63E4">
              <w:rPr>
                <w:color w:val="auto"/>
              </w:rPr>
              <w:t>om</w:t>
            </w:r>
            <w:r w:rsidRPr="00CD63E4">
              <w:rPr>
                <w:color w:val="auto"/>
              </w:rPr>
              <w:t>:</w:t>
            </w:r>
          </w:p>
          <w:p w14:paraId="0C748D07" w14:textId="6E52F2F2" w:rsidR="008D4E1F" w:rsidRDefault="00BC4A7F" w:rsidP="004A3658">
            <w:pPr>
              <w:pStyle w:val="Odsekzoznamu"/>
              <w:ind w:left="0"/>
              <w:rPr>
                <w:ins w:id="2" w:author="Ondreička Peter" w:date="2026-01-13T11:56:00Z" w16du:dateUtc="2026-01-13T10:56:00Z"/>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4FC93684" w14:textId="77777777" w:rsidR="008D4E1F" w:rsidRDefault="008D4E1F" w:rsidP="004A3658">
            <w:pPr>
              <w:pStyle w:val="Odsekzoznamu"/>
              <w:ind w:left="0"/>
              <w:rPr>
                <w:ins w:id="3" w:author="Ondreička Peter" w:date="2026-01-13T11:56:00Z" w16du:dateUtc="2026-01-13T10:56:00Z"/>
                <w:i/>
                <w:iCs/>
                <w:color w:val="auto"/>
              </w:rPr>
            </w:pPr>
          </w:p>
          <w:p w14:paraId="6CB5E4DA" w14:textId="62F3B5BA" w:rsidR="008D4E1F" w:rsidRPr="00CD63E4" w:rsidRDefault="008D4E1F" w:rsidP="008D4E1F">
            <w:pPr>
              <w:pStyle w:val="Odsekzoznamu"/>
              <w:ind w:left="0"/>
              <w:rPr>
                <w:ins w:id="4" w:author="Ondreička Peter" w:date="2026-01-13T11:56:00Z" w16du:dateUtc="2026-01-13T10:56:00Z"/>
                <w:color w:val="auto"/>
              </w:rPr>
            </w:pPr>
            <w:ins w:id="5" w:author="Ondreička Peter" w:date="2026-01-13T11:56:00Z" w16du:dateUtc="2026-01-13T10:56:00Z">
              <w:r w:rsidRPr="00CD63E4">
                <w:rPr>
                  <w:color w:val="auto"/>
                </w:rPr>
                <w:t xml:space="preserve">Členovia zvolení </w:t>
              </w:r>
              <w:r>
                <w:rPr>
                  <w:color w:val="auto"/>
                </w:rPr>
                <w:t xml:space="preserve">študentskou časťou </w:t>
              </w:r>
              <w:r w:rsidRPr="00CD63E4">
                <w:rPr>
                  <w:color w:val="auto"/>
                </w:rPr>
                <w:t>akademick</w:t>
              </w:r>
              <w:r>
                <w:rPr>
                  <w:color w:val="auto"/>
                </w:rPr>
                <w:t>ého</w:t>
              </w:r>
              <w:r w:rsidRPr="00CD63E4">
                <w:rPr>
                  <w:color w:val="auto"/>
                </w:rPr>
                <w:t xml:space="preserve"> senát</w:t>
              </w:r>
              <w:r>
                <w:rPr>
                  <w:color w:val="auto"/>
                </w:rPr>
                <w:t>u</w:t>
              </w:r>
              <w:r w:rsidRPr="00CD63E4">
                <w:rPr>
                  <w:color w:val="auto"/>
                </w:rPr>
                <w:t>:</w:t>
              </w:r>
            </w:ins>
          </w:p>
          <w:p w14:paraId="191973C9" w14:textId="77777777" w:rsidR="008D4E1F" w:rsidRPr="00CD63E4" w:rsidRDefault="008D4E1F" w:rsidP="008D4E1F">
            <w:pPr>
              <w:pStyle w:val="Odsekzoznamu"/>
              <w:ind w:left="0"/>
              <w:rPr>
                <w:ins w:id="6" w:author="Ondreička Peter" w:date="2026-01-13T11:56:00Z" w16du:dateUtc="2026-01-13T10:56:00Z"/>
                <w:i/>
                <w:iCs/>
                <w:color w:val="auto"/>
              </w:rPr>
            </w:pPr>
            <w:ins w:id="7" w:author="Ondreička Peter" w:date="2026-01-13T11:56:00Z" w16du:dateUtc="2026-01-13T10:56:00Z">
              <w:r w:rsidRPr="00CD63E4">
                <w:rPr>
                  <w:i/>
                  <w:iCs/>
                  <w:color w:val="auto"/>
                </w:rPr>
                <w:t>meno a priezvisko, zamestnávateľ/sektor, v ktorom člen pôsobí, dátum vymenovania</w:t>
              </w:r>
            </w:ins>
          </w:p>
          <w:p w14:paraId="277DEF67" w14:textId="77777777" w:rsidR="008D4E1F" w:rsidRPr="00CD63E4" w:rsidRDefault="008D4E1F" w:rsidP="004A3658">
            <w:pPr>
              <w:pStyle w:val="Odsekzoznamu"/>
              <w:ind w:left="0"/>
              <w:rPr>
                <w:i/>
                <w:iCs/>
                <w:color w:val="auto"/>
              </w:rPr>
            </w:pPr>
          </w:p>
          <w:p w14:paraId="62EBF3C5" w14:textId="77777777" w:rsidR="00BC4A7F" w:rsidRPr="00CD63E4" w:rsidDel="008D4E1F" w:rsidRDefault="00BC4A7F" w:rsidP="004A3658">
            <w:pPr>
              <w:pStyle w:val="Odsekzoznamu"/>
              <w:ind w:left="0"/>
              <w:rPr>
                <w:del w:id="8" w:author="Ondreička Peter" w:date="2026-01-13T11:56:00Z" w16du:dateUtc="2026-01-13T10:56:00Z"/>
                <w:i/>
                <w:iCs/>
                <w:color w:val="auto"/>
              </w:rPr>
            </w:pPr>
          </w:p>
          <w:p w14:paraId="6D98A12B" w14:textId="77777777" w:rsidR="00992F52" w:rsidRPr="00CD63E4" w:rsidRDefault="00992F52" w:rsidP="004A3658">
            <w:pPr>
              <w:pStyle w:val="Odsekzoznamu"/>
              <w:ind w:left="0"/>
              <w:rPr>
                <w:color w:val="auto"/>
              </w:rPr>
            </w:pPr>
          </w:p>
          <w:p w14:paraId="5CC5BA6B" w14:textId="77777777" w:rsidR="00BC4A7F" w:rsidRPr="00CD63E4" w:rsidRDefault="00BC4A7F" w:rsidP="004A3658">
            <w:pPr>
              <w:pStyle w:val="Odsekzoznamu"/>
              <w:ind w:left="0"/>
              <w:rPr>
                <w:i/>
                <w:iCs/>
                <w:color w:val="auto"/>
              </w:rPr>
            </w:pPr>
            <w:r w:rsidRPr="00CD63E4">
              <w:rPr>
                <w:i/>
                <w:iCs/>
                <w:color w:val="auto"/>
              </w:rPr>
              <w:t xml:space="preserve">Za </w:t>
            </w:r>
            <w:r w:rsidR="007105BA" w:rsidRPr="00CD63E4">
              <w:rPr>
                <w:i/>
                <w:iCs/>
                <w:color w:val="auto"/>
              </w:rPr>
              <w:t>dátumom vymenovania sa uvedie osobitná informácia v prípade predsedu a podpredsedu správn</w:t>
            </w:r>
            <w:r w:rsidR="005305C5" w:rsidRPr="00CD63E4">
              <w:rPr>
                <w:i/>
                <w:iCs/>
                <w:color w:val="auto"/>
              </w:rPr>
              <w:t>ej rady: predseda / podpredseda</w:t>
            </w:r>
          </w:p>
          <w:p w14:paraId="2946DB82" w14:textId="77777777" w:rsidR="00BC4A7F" w:rsidRPr="00CD63E4" w:rsidRDefault="00BC4A7F" w:rsidP="004A3658">
            <w:pPr>
              <w:pStyle w:val="Odsekzoznamu"/>
              <w:ind w:left="0"/>
              <w:rPr>
                <w:i/>
                <w:iCs/>
                <w:color w:val="auto"/>
              </w:rPr>
            </w:pPr>
          </w:p>
          <w:p w14:paraId="0E799894" w14:textId="77777777" w:rsidR="00992F52" w:rsidRPr="00CD63E4" w:rsidRDefault="0074103E" w:rsidP="004A3658">
            <w:pPr>
              <w:pStyle w:val="Odsekzoznamu"/>
              <w:ind w:left="0"/>
              <w:rPr>
                <w:i/>
                <w:iCs/>
                <w:color w:val="auto"/>
              </w:rPr>
            </w:pPr>
            <w:r w:rsidRPr="00CD63E4">
              <w:rPr>
                <w:i/>
                <w:iCs/>
                <w:color w:val="auto"/>
              </w:rPr>
              <w:t>Iné orgány</w:t>
            </w:r>
            <w:r w:rsidR="00207218" w:rsidRPr="00CD63E4">
              <w:rPr>
                <w:i/>
                <w:iCs/>
                <w:color w:val="auto"/>
              </w:rPr>
              <w:t xml:space="preserve"> (zverejnenie určuje vysoká škola)</w:t>
            </w:r>
            <w:r w:rsidRPr="00CD63E4">
              <w:rPr>
                <w:i/>
                <w:iCs/>
                <w:color w:val="auto"/>
              </w:rPr>
              <w:t>:</w:t>
            </w:r>
          </w:p>
          <w:p w14:paraId="20056B99" w14:textId="77777777" w:rsidR="0074103E" w:rsidRPr="00CD63E4" w:rsidRDefault="0074103E" w:rsidP="48CB9838">
            <w:pPr>
              <w:pStyle w:val="Odsekzoznamu"/>
              <w:ind w:left="0"/>
              <w:rPr>
                <w:i/>
                <w:iCs/>
                <w:color w:val="auto"/>
              </w:rPr>
            </w:pPr>
            <w:r w:rsidRPr="00CD63E4">
              <w:rPr>
                <w:i/>
                <w:iCs/>
                <w:color w:val="auto"/>
              </w:rPr>
              <w:t>V prípade potreby sa uvedú informácie o ďalších orgánoch/súčastiach/predstaviteľoch vysokej školy.</w:t>
            </w:r>
          </w:p>
          <w:p w14:paraId="334B7D3D" w14:textId="19B6ACDB" w:rsidR="48CB9838" w:rsidRPr="00CD63E4" w:rsidRDefault="48CB9838" w:rsidP="48CB9838">
            <w:pPr>
              <w:pStyle w:val="Odsekzoznamu"/>
              <w:ind w:left="0"/>
              <w:rPr>
                <w:i/>
                <w:iCs/>
                <w:color w:val="auto"/>
              </w:rPr>
            </w:pPr>
          </w:p>
          <w:p w14:paraId="6F305E86" w14:textId="251090FF" w:rsidR="3642CA11" w:rsidRPr="00CD63E4" w:rsidRDefault="3642CA11" w:rsidP="48CB9838">
            <w:pPr>
              <w:pStyle w:val="Odsekzoznamu"/>
              <w:ind w:left="0"/>
              <w:rPr>
                <w:b/>
                <w:bCs/>
                <w:color w:val="auto"/>
              </w:rPr>
            </w:pPr>
            <w:r w:rsidRPr="00CD63E4">
              <w:rPr>
                <w:b/>
                <w:bCs/>
                <w:color w:val="auto"/>
              </w:rPr>
              <w:lastRenderedPageBreak/>
              <w:t xml:space="preserve">Zastúpenie vysokej školy v reprezentácii vysokých škôl </w:t>
            </w:r>
          </w:p>
          <w:p w14:paraId="69F4C174" w14:textId="1AB21F7A" w:rsidR="5F0BEF93" w:rsidRPr="00CD63E4" w:rsidRDefault="5F0BEF93" w:rsidP="48CB9838">
            <w:pPr>
              <w:pStyle w:val="Odsekzoznamu"/>
              <w:ind w:left="0"/>
              <w:rPr>
                <w:i/>
                <w:iCs/>
                <w:color w:val="auto"/>
              </w:rPr>
            </w:pPr>
            <w:r w:rsidRPr="00CD63E4">
              <w:rPr>
                <w:color w:val="auto"/>
              </w:rPr>
              <w:t xml:space="preserve">Členovia </w:t>
            </w:r>
            <w:r w:rsidR="5CC3AF4E" w:rsidRPr="00CD63E4">
              <w:rPr>
                <w:color w:val="auto"/>
              </w:rPr>
              <w:t>reprezentáci</w:t>
            </w:r>
            <w:r w:rsidR="49BABF12" w:rsidRPr="00CD63E4">
              <w:rPr>
                <w:color w:val="auto"/>
              </w:rPr>
              <w:t>í vysokých škôl</w:t>
            </w:r>
            <w:r w:rsidRPr="00CD63E4">
              <w:rPr>
                <w:color w:val="auto"/>
              </w:rPr>
              <w:t xml:space="preserve">: </w:t>
            </w:r>
            <w:r w:rsidRPr="00CD63E4">
              <w:rPr>
                <w:i/>
                <w:iCs/>
                <w:color w:val="auto"/>
              </w:rPr>
              <w:t xml:space="preserve">meno a priezvisko, </w:t>
            </w:r>
            <w:r w:rsidR="3C9323AB" w:rsidRPr="00CD63E4">
              <w:rPr>
                <w:i/>
                <w:iCs/>
                <w:color w:val="auto"/>
              </w:rPr>
              <w:t>reprezentácia ktorej je členom</w:t>
            </w:r>
            <w:r w:rsidRPr="00CD63E4">
              <w:rPr>
                <w:i/>
                <w:iCs/>
                <w:color w:val="auto"/>
              </w:rPr>
              <w:t xml:space="preserve">, </w:t>
            </w:r>
            <w:r w:rsidR="6E4993F9" w:rsidRPr="00CD63E4">
              <w:rPr>
                <w:i/>
                <w:iCs/>
                <w:color w:val="auto"/>
              </w:rPr>
              <w:t>funkčné obdobie, začiatok členstva</w:t>
            </w:r>
          </w:p>
          <w:p w14:paraId="5997CC1D" w14:textId="77777777" w:rsidR="003643ED" w:rsidRPr="00CD63E4" w:rsidRDefault="003643ED" w:rsidP="004A3658">
            <w:pPr>
              <w:pStyle w:val="Odsekzoznamu"/>
              <w:ind w:left="0"/>
              <w:rPr>
                <w:i/>
                <w:iCs/>
                <w:color w:val="auto"/>
              </w:rPr>
            </w:pPr>
          </w:p>
          <w:p w14:paraId="77C6FF1C" w14:textId="77777777" w:rsidR="003643ED" w:rsidRPr="00CD63E4" w:rsidRDefault="003643ED" w:rsidP="004A3658">
            <w:pPr>
              <w:pStyle w:val="Odsekzoznamu"/>
              <w:ind w:left="0"/>
              <w:rPr>
                <w:b/>
                <w:bCs/>
                <w:color w:val="auto"/>
              </w:rPr>
            </w:pPr>
            <w:r w:rsidRPr="00CD63E4">
              <w:rPr>
                <w:b/>
                <w:bCs/>
                <w:color w:val="auto"/>
              </w:rPr>
              <w:t>Členstvo vysokej školy v konzorciu vysokých škôl:</w:t>
            </w:r>
          </w:p>
          <w:p w14:paraId="13A90B31" w14:textId="77777777" w:rsidR="003643ED" w:rsidRPr="00CD63E4" w:rsidRDefault="003643ED" w:rsidP="004A3658">
            <w:pPr>
              <w:pStyle w:val="Odsekzoznamu"/>
              <w:ind w:left="0"/>
              <w:rPr>
                <w:i/>
                <w:iCs/>
                <w:color w:val="auto"/>
              </w:rPr>
            </w:pPr>
            <w:r w:rsidRPr="00CD63E4">
              <w:rPr>
                <w:i/>
                <w:iCs/>
                <w:color w:val="auto"/>
              </w:rPr>
              <w:t>Názov konzorcia vysokých škôl, dátum vzniku členstva v konzorciu</w:t>
            </w:r>
          </w:p>
          <w:p w14:paraId="110FFD37" w14:textId="77777777" w:rsidR="00893C4E" w:rsidRPr="00CD63E4" w:rsidRDefault="00893C4E" w:rsidP="004A3658">
            <w:pPr>
              <w:pStyle w:val="Odsekzoznamu"/>
              <w:ind w:left="0"/>
              <w:rPr>
                <w:color w:val="auto"/>
              </w:rPr>
            </w:pPr>
          </w:p>
        </w:tc>
      </w:tr>
      <w:tr w:rsidR="002F1858" w:rsidRPr="00CD63E4" w14:paraId="67B0F3F7" w14:textId="77777777" w:rsidTr="48CB9838">
        <w:tc>
          <w:tcPr>
            <w:tcW w:w="8998" w:type="dxa"/>
          </w:tcPr>
          <w:p w14:paraId="3B1A7CC7" w14:textId="77777777" w:rsidR="002F1858" w:rsidRPr="00CD63E4" w:rsidRDefault="00405FBD" w:rsidP="004A3658">
            <w:pPr>
              <w:pStyle w:val="Odsekzoznamu"/>
              <w:ind w:left="0"/>
              <w:rPr>
                <w:i/>
                <w:iCs/>
                <w:color w:val="auto"/>
              </w:rPr>
            </w:pPr>
            <w:r w:rsidRPr="00CD63E4">
              <w:rPr>
                <w:i/>
                <w:iCs/>
                <w:color w:val="auto"/>
              </w:rPr>
              <w:lastRenderedPageBreak/>
              <w:t xml:space="preserve">Uvádzajú </w:t>
            </w:r>
            <w:r w:rsidR="007E0DE0" w:rsidRPr="00CD63E4">
              <w:rPr>
                <w:i/>
                <w:iCs/>
                <w:color w:val="auto"/>
              </w:rPr>
              <w:t>sa aj akademické tituly, vedecko-pedagogické a vedecko-umelecké tituly. Ak nastala v pr</w:t>
            </w:r>
            <w:r w:rsidR="002D3D0A" w:rsidRPr="00CD63E4">
              <w:rPr>
                <w:i/>
                <w:iCs/>
                <w:color w:val="auto"/>
              </w:rPr>
              <w:t>iebehu roka zmena, uvedie sa od</w:t>
            </w:r>
            <w:r w:rsidR="00F5226B" w:rsidRPr="00CD63E4">
              <w:rPr>
                <w:i/>
                <w:iCs/>
                <w:color w:val="auto"/>
              </w:rPr>
              <w:t>kedy a do</w:t>
            </w:r>
            <w:r w:rsidR="007E0DE0" w:rsidRPr="00CD63E4">
              <w:rPr>
                <w:i/>
                <w:iCs/>
                <w:color w:val="auto"/>
              </w:rPr>
              <w:t>kedy daná osoba zastávala príslušnú funkciu.</w:t>
            </w:r>
            <w:r w:rsidR="008365BD" w:rsidRPr="00CD63E4">
              <w:rPr>
                <w:i/>
                <w:iCs/>
                <w:color w:val="auto"/>
              </w:rPr>
              <w:t xml:space="preserve"> V prípade funkčného obdobia sa uvádza, funkčné obdobie v</w:t>
            </w:r>
            <w:r w:rsidR="00690BE6" w:rsidRPr="00CD63E4">
              <w:rPr>
                <w:i/>
                <w:iCs/>
                <w:color w:val="auto"/>
              </w:rPr>
              <w:t> </w:t>
            </w:r>
            <w:r w:rsidR="008365BD" w:rsidRPr="00CD63E4">
              <w:rPr>
                <w:i/>
                <w:iCs/>
                <w:color w:val="auto"/>
              </w:rPr>
              <w:t>poradí</w:t>
            </w:r>
            <w:r w:rsidR="00690BE6" w:rsidRPr="00CD63E4">
              <w:rPr>
                <w:i/>
                <w:iCs/>
                <w:color w:val="auto"/>
              </w:rPr>
              <w:t>, ktoré prebieha</w:t>
            </w:r>
            <w:r w:rsidR="008365BD" w:rsidRPr="00CD63E4">
              <w:rPr>
                <w:i/>
                <w:iCs/>
                <w:color w:val="auto"/>
              </w:rPr>
              <w:t>.</w:t>
            </w:r>
            <w:r w:rsidR="00775803" w:rsidRPr="00CD63E4">
              <w:rPr>
                <w:i/>
                <w:iCs/>
                <w:color w:val="auto"/>
              </w:rPr>
              <w:t xml:space="preserve"> Vysoká škola môže uviesť aj kontaktné údaje na danú osobu (telefón, e</w:t>
            </w:r>
            <w:r w:rsidR="005305C5" w:rsidRPr="00CD63E4">
              <w:rPr>
                <w:i/>
                <w:iCs/>
                <w:color w:val="auto"/>
              </w:rPr>
              <w:t xml:space="preserve"> </w:t>
            </w:r>
            <w:r w:rsidR="00775803" w:rsidRPr="00CD63E4">
              <w:rPr>
                <w:i/>
                <w:iCs/>
                <w:color w:val="auto"/>
              </w:rPr>
              <w:t>mail)</w:t>
            </w:r>
          </w:p>
        </w:tc>
      </w:tr>
    </w:tbl>
    <w:p w14:paraId="6B699379" w14:textId="77777777" w:rsidR="002D74F0" w:rsidRPr="00CD63E4" w:rsidRDefault="002D74F0" w:rsidP="002D74F0">
      <w:pPr>
        <w:pStyle w:val="Odsekzoznamu"/>
        <w:rPr>
          <w:color w:val="auto"/>
        </w:rPr>
      </w:pPr>
    </w:p>
    <w:p w14:paraId="08CE6F91" w14:textId="77777777" w:rsidR="00A15573" w:rsidRPr="00CD63E4" w:rsidRDefault="00A15573" w:rsidP="002D74F0">
      <w:pPr>
        <w:pStyle w:val="Odsekzoznamu"/>
        <w:rPr>
          <w:color w:val="auto"/>
        </w:rPr>
      </w:pPr>
    </w:p>
    <w:p w14:paraId="0B3C2DEE" w14:textId="77777777" w:rsidR="00CB027F" w:rsidRPr="00CD63E4" w:rsidRDefault="00CB027F" w:rsidP="001E70A9">
      <w:pPr>
        <w:numPr>
          <w:ilvl w:val="0"/>
          <w:numId w:val="6"/>
        </w:numPr>
        <w:rPr>
          <w:b/>
          <w:bCs/>
          <w:color w:val="auto"/>
        </w:rPr>
      </w:pPr>
      <w:r w:rsidRPr="00CD63E4">
        <w:rPr>
          <w:b/>
          <w:bCs/>
          <w:color w:val="auto"/>
        </w:rPr>
        <w:t xml:space="preserve">Prehľad najdôležitejších </w:t>
      </w:r>
      <w:r w:rsidR="00316393" w:rsidRPr="00CD63E4">
        <w:rPr>
          <w:b/>
          <w:bCs/>
          <w:color w:val="auto"/>
        </w:rPr>
        <w:t>faktov a činností</w:t>
      </w:r>
      <w:r w:rsidR="00AE768F" w:rsidRPr="00CD63E4">
        <w:rPr>
          <w:b/>
          <w:bCs/>
          <w:color w:val="auto"/>
        </w:rPr>
        <w:t xml:space="preserve"> vysokej školy</w:t>
      </w:r>
    </w:p>
    <w:p w14:paraId="61CDCEAD" w14:textId="77777777" w:rsidR="004628B0" w:rsidRPr="00CD63E4" w:rsidRDefault="004628B0" w:rsidP="004628B0">
      <w:pPr>
        <w:ind w:firstLine="360"/>
        <w:rPr>
          <w:color w:val="auto"/>
        </w:rPr>
      </w:pPr>
    </w:p>
    <w:p w14:paraId="0C273777" w14:textId="77777777" w:rsidR="0086178A" w:rsidRPr="00043F18" w:rsidRDefault="0086178A" w:rsidP="0086178A">
      <w:pPr>
        <w:rPr>
          <w:color w:val="auto"/>
        </w:rPr>
      </w:pPr>
    </w:p>
    <w:p w14:paraId="4D67338E" w14:textId="77777777" w:rsidR="009C1C53" w:rsidRDefault="0086178A" w:rsidP="009C1C53">
      <w:pPr>
        <w:rPr>
          <w:color w:val="auto"/>
        </w:rPr>
      </w:pPr>
      <w:r w:rsidRPr="00043F18">
        <w:rPr>
          <w:color w:val="auto"/>
        </w:rPr>
        <w:t>Uvedú sa najdôležitejšie/najzaujímavejšie udalosti, fakty a činnosti z pohľadu vysokej školy.</w:t>
      </w:r>
      <w:r w:rsidR="009C1C53">
        <w:rPr>
          <w:color w:val="auto"/>
        </w:rPr>
        <w:t xml:space="preserve"> Osobitne sa uvádzajú udalosti a činnosti vysokej školy na svetovej a špičkovej medzinárodnej úrovni.</w:t>
      </w:r>
    </w:p>
    <w:p w14:paraId="7B7A1982" w14:textId="2926B7D5" w:rsidR="0086178A" w:rsidRPr="00043F18" w:rsidRDefault="0086178A" w:rsidP="0086178A">
      <w:pPr>
        <w:rPr>
          <w:color w:val="auto"/>
        </w:rPr>
      </w:pPr>
    </w:p>
    <w:p w14:paraId="16318BA3" w14:textId="77777777" w:rsidR="0086178A" w:rsidRPr="00043F18" w:rsidRDefault="0086178A" w:rsidP="0086178A">
      <w:pPr>
        <w:pStyle w:val="Odsekzoznamu"/>
        <w:numPr>
          <w:ilvl w:val="1"/>
          <w:numId w:val="6"/>
        </w:numPr>
        <w:rPr>
          <w:color w:val="auto"/>
        </w:rPr>
      </w:pPr>
      <w:r w:rsidRPr="00043F18">
        <w:rPr>
          <w:color w:val="auto"/>
        </w:rPr>
        <w:t>Uvádzajú sa aktivity pre verejnosť, študentov, zamestnancov, vzdelávacej činnosti (prednáška významnej osobnosti) a pod.</w:t>
      </w:r>
    </w:p>
    <w:p w14:paraId="05C6B187" w14:textId="77777777" w:rsidR="0086178A" w:rsidRPr="00043F18" w:rsidRDefault="0086178A" w:rsidP="0086178A">
      <w:pPr>
        <w:pStyle w:val="Odsekzoznamu"/>
        <w:numPr>
          <w:ilvl w:val="1"/>
          <w:numId w:val="6"/>
        </w:numPr>
        <w:rPr>
          <w:color w:val="auto"/>
        </w:rPr>
      </w:pPr>
      <w:r w:rsidRPr="00043F18">
        <w:rPr>
          <w:color w:val="auto"/>
        </w:rPr>
        <w:t>Uvádzajú sa najdôležitejšie výstupy publikačnej činnosti (publikovanie vedeckého článku, významného objavu, štúdie, článku so spoločenským dosahom a pod.)</w:t>
      </w:r>
    </w:p>
    <w:p w14:paraId="32953C32" w14:textId="77777777" w:rsidR="0086178A" w:rsidRPr="00043F18" w:rsidRDefault="0086178A" w:rsidP="0086178A">
      <w:pPr>
        <w:pStyle w:val="Odsekzoznamu"/>
        <w:numPr>
          <w:ilvl w:val="1"/>
          <w:numId w:val="6"/>
        </w:numPr>
        <w:rPr>
          <w:color w:val="auto"/>
        </w:rPr>
      </w:pPr>
      <w:r w:rsidRPr="00043F18">
        <w:rPr>
          <w:color w:val="auto"/>
        </w:rPr>
        <w:t>Uvádzajú sa umiestnenia v medzinárodných rebríčkoch (ak sa vysoká škola nenachádza v žiadnom rebríčku, vysoká škola uvedie, že v rebríčkoch sa nenachádza)</w:t>
      </w:r>
    </w:p>
    <w:p w14:paraId="6BB9E253" w14:textId="77777777" w:rsidR="0025454F" w:rsidRPr="00CD63E4" w:rsidRDefault="0025454F" w:rsidP="0025454F">
      <w:pPr>
        <w:ind w:left="1440"/>
        <w:rPr>
          <w:color w:val="auto"/>
        </w:rPr>
      </w:pPr>
    </w:p>
    <w:p w14:paraId="45C917F4" w14:textId="77777777" w:rsidR="002D74F0" w:rsidRPr="00CD63E4" w:rsidRDefault="00CB027F" w:rsidP="001E70A9">
      <w:pPr>
        <w:numPr>
          <w:ilvl w:val="0"/>
          <w:numId w:val="6"/>
        </w:numPr>
        <w:rPr>
          <w:b/>
          <w:bCs/>
          <w:color w:val="auto"/>
        </w:rPr>
      </w:pPr>
      <w:r w:rsidRPr="00CD63E4">
        <w:rPr>
          <w:b/>
          <w:bCs/>
          <w:color w:val="auto"/>
        </w:rPr>
        <w:t>Informácie o poskytovanom vysokoškolskom</w:t>
      </w:r>
      <w:r w:rsidR="0025454F" w:rsidRPr="00CD63E4">
        <w:rPr>
          <w:b/>
          <w:bCs/>
          <w:color w:val="auto"/>
        </w:rPr>
        <w:t xml:space="preserve"> vzdelávaní</w:t>
      </w:r>
    </w:p>
    <w:p w14:paraId="23DE523C" w14:textId="77777777" w:rsidR="00405493" w:rsidRPr="00CD63E4" w:rsidRDefault="00405493" w:rsidP="00405493">
      <w:pPr>
        <w:ind w:left="360"/>
        <w:rPr>
          <w:b/>
          <w:bCs/>
          <w:color w:val="auto"/>
        </w:rPr>
      </w:pPr>
    </w:p>
    <w:p w14:paraId="5399176A" w14:textId="77777777" w:rsidR="00751E1A" w:rsidRPr="00CD63E4" w:rsidRDefault="00751E1A" w:rsidP="00751E1A">
      <w:pPr>
        <w:ind w:firstLine="360"/>
        <w:rPr>
          <w:color w:val="auto"/>
        </w:rPr>
      </w:pPr>
      <w:r w:rsidRPr="00CD63E4">
        <w:rPr>
          <w:color w:val="auto"/>
        </w:rPr>
        <w:t xml:space="preserve">V tejto časti vysoká škola (stručne) uvádza údaje týkajúce sa vysokoškolského vzdelávania, pričom komentuje vývoj v danej oblasti medziročne, prípadne za dlhšie časové obdobie, plnenie dlhodobého zámeru vysokej školy, či vyhodnocuje výsledky opatrení, ktoré boli prijaté na zlepšenie stavu v danej oblasti. Kde je to možné a vhodné, uvedie sa odkaz na príslušnú tabuľku, či porovnanie vysokej školy v slovenskom / medzinárodnom prostredí (v prílohe výročnej správy). </w:t>
      </w:r>
    </w:p>
    <w:p w14:paraId="79703265" w14:textId="77777777" w:rsidR="00A846EE" w:rsidRDefault="00A846EE" w:rsidP="00A846EE">
      <w:pPr>
        <w:numPr>
          <w:ilvl w:val="1"/>
          <w:numId w:val="6"/>
        </w:numPr>
        <w:rPr>
          <w:ins w:id="9" w:author="Ondreička Peter" w:date="2026-01-14T15:37:00Z" w16du:dateUtc="2026-01-14T14:37:00Z"/>
          <w:color w:val="auto"/>
        </w:rPr>
      </w:pPr>
      <w:ins w:id="10" w:author="Ondreička Peter" w:date="2026-01-14T15:37:00Z" w16du:dateUtc="2026-01-14T14:37:00Z">
        <w:r>
          <w:rPr>
            <w:color w:val="auto"/>
          </w:rPr>
          <w:t xml:space="preserve">Stručné zhrnutie zmien v študijných programoch – najmä informácia o nových študijných programoch a zrušených študijných programoch. </w:t>
        </w:r>
      </w:ins>
    </w:p>
    <w:p w14:paraId="332426EF" w14:textId="74298F6D" w:rsidR="00751E1A" w:rsidRPr="00CD63E4" w:rsidDel="00A846EE" w:rsidRDefault="00751E1A" w:rsidP="00751E1A">
      <w:pPr>
        <w:numPr>
          <w:ilvl w:val="1"/>
          <w:numId w:val="6"/>
        </w:numPr>
        <w:rPr>
          <w:del w:id="11" w:author="Ondreička Peter" w:date="2026-01-14T15:37:00Z" w16du:dateUtc="2026-01-14T14:37:00Z"/>
          <w:color w:val="auto"/>
        </w:rPr>
      </w:pPr>
      <w:del w:id="12" w:author="Ondreička Peter" w:date="2026-01-14T15:37:00Z" w16du:dateUtc="2026-01-14T14:37:00Z">
        <w:r w:rsidRPr="00CD63E4" w:rsidDel="00A846EE">
          <w:rPr>
            <w:color w:val="auto"/>
          </w:rPr>
          <w:delText xml:space="preserve">Uvádzajú sa údaje o študijných programoch, v ktorých vysoká škola poskytuje vysokoškolského vzdelávanie (štruktúra z hľadiska stupňov, </w:delText>
        </w:r>
      </w:del>
      <w:del w:id="13" w:author="Ondreička Peter" w:date="2026-01-13T11:58:00Z" w16du:dateUtc="2026-01-13T10:58:00Z">
        <w:r w:rsidRPr="00CD63E4" w:rsidDel="008D4E1F">
          <w:rPr>
            <w:color w:val="auto"/>
          </w:rPr>
          <w:delText xml:space="preserve">skupín </w:delText>
        </w:r>
      </w:del>
      <w:del w:id="14" w:author="Ondreička Peter" w:date="2026-01-14T15:37:00Z" w16du:dateUtc="2026-01-14T14:37:00Z">
        <w:r w:rsidRPr="00CD63E4" w:rsidDel="00A846EE">
          <w:rPr>
            <w:color w:val="auto"/>
          </w:rPr>
          <w:delText>odborov</w:delText>
        </w:r>
      </w:del>
      <w:del w:id="15" w:author="Ondreička Peter" w:date="2026-01-13T11:58:00Z" w16du:dateUtc="2026-01-13T10:58:00Z">
        <w:r w:rsidRPr="00CD63E4" w:rsidDel="008D4E1F">
          <w:rPr>
            <w:color w:val="auto"/>
          </w:rPr>
          <w:delText xml:space="preserve"> vzdelania</w:delText>
        </w:r>
      </w:del>
      <w:del w:id="16" w:author="Ondreička Peter" w:date="2026-01-14T15:37:00Z" w16du:dateUtc="2026-01-14T14:37:00Z">
        <w:r w:rsidRPr="00CD63E4" w:rsidDel="00A846EE">
          <w:rPr>
            <w:color w:val="auto"/>
          </w:rPr>
          <w:delText xml:space="preserve">, formy štúdia, jazyka, v ktorom sa program poskytuje), počty/štruktúra </w:delText>
        </w:r>
      </w:del>
      <w:del w:id="17" w:author="Ondreička Peter" w:date="2026-01-13T11:58:00Z" w16du:dateUtc="2026-01-13T10:58:00Z">
        <w:r w:rsidRPr="00CD63E4" w:rsidDel="008D4E1F">
          <w:rPr>
            <w:color w:val="auto"/>
          </w:rPr>
          <w:delText xml:space="preserve">odňatých alebo </w:delText>
        </w:r>
      </w:del>
      <w:del w:id="18" w:author="Ondreička Peter" w:date="2026-01-14T15:37:00Z" w16du:dateUtc="2026-01-14T14:37:00Z">
        <w:r w:rsidRPr="00CD63E4" w:rsidDel="00A846EE">
          <w:rPr>
            <w:color w:val="auto"/>
          </w:rPr>
          <w:delText xml:space="preserve">zrušených študijných programov (text sa odvoláva na tabuľku </w:delText>
        </w:r>
      </w:del>
      <w:del w:id="19" w:author="Ondreička Peter" w:date="2026-01-14T13:38:00Z" w16du:dateUtc="2026-01-14T12:38:00Z">
        <w:r w:rsidRPr="00CD63E4" w:rsidDel="007B64AC">
          <w:rPr>
            <w:color w:val="auto"/>
          </w:rPr>
          <w:delText xml:space="preserve">č.15 a </w:delText>
        </w:r>
      </w:del>
      <w:del w:id="20" w:author="Ondreička Peter" w:date="2026-01-14T15:37:00Z" w16du:dateUtc="2026-01-14T14:37:00Z">
        <w:r w:rsidRPr="00CD63E4" w:rsidDel="00A846EE">
          <w:rPr>
            <w:color w:val="auto"/>
          </w:rPr>
          <w:delText>16 tabuľkovej prílohy).</w:delText>
        </w:r>
      </w:del>
    </w:p>
    <w:p w14:paraId="56E5097B" w14:textId="5EA70E28" w:rsidR="00CB027F" w:rsidRPr="00CD63E4" w:rsidRDefault="00405493" w:rsidP="001E70A9">
      <w:pPr>
        <w:numPr>
          <w:ilvl w:val="1"/>
          <w:numId w:val="6"/>
        </w:numPr>
        <w:rPr>
          <w:color w:val="auto"/>
        </w:rPr>
      </w:pPr>
      <w:r w:rsidRPr="00CD63E4">
        <w:rPr>
          <w:color w:val="auto"/>
        </w:rPr>
        <w:t>U</w:t>
      </w:r>
      <w:r w:rsidR="00D03F8F" w:rsidRPr="00CD63E4">
        <w:rPr>
          <w:color w:val="auto"/>
        </w:rPr>
        <w:t xml:space="preserve">vádza sa najmä komentár </w:t>
      </w:r>
      <w:r w:rsidRPr="00CD63E4">
        <w:rPr>
          <w:color w:val="auto"/>
        </w:rPr>
        <w:t>a vyhodnoten</w:t>
      </w:r>
      <w:r w:rsidR="00D03F8F" w:rsidRPr="00CD63E4">
        <w:rPr>
          <w:color w:val="auto"/>
        </w:rPr>
        <w:t>i</w:t>
      </w:r>
      <w:r w:rsidRPr="00CD63E4">
        <w:rPr>
          <w:color w:val="auto"/>
        </w:rPr>
        <w:t>e</w:t>
      </w:r>
      <w:r w:rsidR="007B3DBC" w:rsidRPr="00CD63E4">
        <w:rPr>
          <w:color w:val="auto"/>
        </w:rPr>
        <w:t xml:space="preserve"> údajov</w:t>
      </w:r>
      <w:r w:rsidR="0025454F" w:rsidRPr="00CD63E4">
        <w:rPr>
          <w:color w:val="auto"/>
        </w:rPr>
        <w:t xml:space="preserve"> o študentoch a ich štruktúre, z pohľadu stupňov vysokoškolského vzdelávania, formy štúdia, či študijných odborov</w:t>
      </w:r>
      <w:del w:id="21" w:author="Ondreička Peter" w:date="2026-01-13T11:59:00Z" w16du:dateUtc="2026-01-13T10:59:00Z">
        <w:r w:rsidR="0025454F" w:rsidRPr="00CD63E4" w:rsidDel="008D4E1F">
          <w:rPr>
            <w:color w:val="auto"/>
          </w:rPr>
          <w:delText xml:space="preserve"> (alebo podskupín študijných odborov)</w:delText>
        </w:r>
      </w:del>
      <w:r w:rsidR="00A0113B" w:rsidRPr="00CD63E4">
        <w:rPr>
          <w:color w:val="auto"/>
        </w:rPr>
        <w:t xml:space="preserve">. </w:t>
      </w:r>
      <w:r w:rsidR="009E2BC6" w:rsidRPr="00CD63E4">
        <w:rPr>
          <w:color w:val="auto"/>
        </w:rPr>
        <w:t>(T</w:t>
      </w:r>
      <w:r w:rsidR="007B3DBC" w:rsidRPr="00CD63E4">
        <w:rPr>
          <w:color w:val="auto"/>
        </w:rPr>
        <w:t xml:space="preserve">ext sa odvoláva na tabuľky č. 1, 1a </w:t>
      </w:r>
      <w:r w:rsidR="00B94AA9" w:rsidRPr="00CD63E4">
        <w:rPr>
          <w:color w:val="auto"/>
        </w:rPr>
        <w:t>tabuľkovej prílohy</w:t>
      </w:r>
      <w:r w:rsidR="00405FBD" w:rsidRPr="00CD63E4">
        <w:rPr>
          <w:color w:val="auto"/>
        </w:rPr>
        <w:t>.</w:t>
      </w:r>
      <w:r w:rsidR="007C3AC8" w:rsidRPr="00CD63E4">
        <w:rPr>
          <w:color w:val="auto"/>
        </w:rPr>
        <w:t>)</w:t>
      </w:r>
    </w:p>
    <w:p w14:paraId="6F659945" w14:textId="77777777" w:rsidR="00A449FC" w:rsidRPr="00CD63E4" w:rsidRDefault="00A449FC" w:rsidP="001E70A9">
      <w:pPr>
        <w:numPr>
          <w:ilvl w:val="1"/>
          <w:numId w:val="6"/>
        </w:numPr>
        <w:rPr>
          <w:color w:val="auto"/>
        </w:rPr>
      </w:pPr>
      <w:r w:rsidRPr="00CD63E4">
        <w:rPr>
          <w:color w:val="auto"/>
        </w:rPr>
        <w:t>Uvádzajú sa informácie o akademickej mobilite študentov – využívané programy, počty vyslaných, počty prijatých, z pohľadu stupňa vzdelávania, štátov, a pod.</w:t>
      </w:r>
      <w:r w:rsidR="00632835" w:rsidRPr="00CD63E4">
        <w:rPr>
          <w:color w:val="auto"/>
        </w:rPr>
        <w:t xml:space="preserve"> (t</w:t>
      </w:r>
      <w:r w:rsidR="0042269E" w:rsidRPr="00CD63E4">
        <w:rPr>
          <w:color w:val="auto"/>
        </w:rPr>
        <w:t xml:space="preserve">ext sa odvoláva na tabuľku č. </w:t>
      </w:r>
      <w:r w:rsidR="002305A3" w:rsidRPr="00CD63E4">
        <w:rPr>
          <w:color w:val="auto"/>
        </w:rPr>
        <w:t>6</w:t>
      </w:r>
      <w:r w:rsidR="0042269E" w:rsidRPr="00CD63E4">
        <w:rPr>
          <w:color w:val="auto"/>
        </w:rPr>
        <w:t xml:space="preserve"> </w:t>
      </w:r>
      <w:r w:rsidR="00B94AA9" w:rsidRPr="00CD63E4">
        <w:rPr>
          <w:color w:val="auto"/>
        </w:rPr>
        <w:t xml:space="preserve">tabuľkovej </w:t>
      </w:r>
      <w:r w:rsidR="0042269E" w:rsidRPr="00CD63E4">
        <w:rPr>
          <w:color w:val="auto"/>
        </w:rPr>
        <w:t>prílohy)</w:t>
      </w:r>
      <w:r w:rsidR="00632835" w:rsidRPr="00CD63E4">
        <w:rPr>
          <w:color w:val="auto"/>
        </w:rPr>
        <w:t>.</w:t>
      </w:r>
    </w:p>
    <w:p w14:paraId="5282E184" w14:textId="77777777" w:rsidR="0025454F" w:rsidRPr="00CD63E4" w:rsidRDefault="00405493" w:rsidP="001E70A9">
      <w:pPr>
        <w:numPr>
          <w:ilvl w:val="1"/>
          <w:numId w:val="6"/>
        </w:numPr>
        <w:rPr>
          <w:color w:val="auto"/>
        </w:rPr>
      </w:pPr>
      <w:r w:rsidRPr="00CD63E4">
        <w:rPr>
          <w:color w:val="auto"/>
        </w:rPr>
        <w:lastRenderedPageBreak/>
        <w:t>U</w:t>
      </w:r>
      <w:r w:rsidR="00D03F8F" w:rsidRPr="00CD63E4">
        <w:rPr>
          <w:color w:val="auto"/>
        </w:rPr>
        <w:t>vádzajú sa údaje o záujme o štúdium na vysokej škole</w:t>
      </w:r>
      <w:r w:rsidRPr="00CD63E4">
        <w:rPr>
          <w:color w:val="auto"/>
        </w:rPr>
        <w:t xml:space="preserve"> a výsledkoch prijímacieho konania, ako aj aktivity vysokej školy, ktoré propa</w:t>
      </w:r>
      <w:r w:rsidR="00FB44B2" w:rsidRPr="00CD63E4">
        <w:rPr>
          <w:color w:val="auto"/>
        </w:rPr>
        <w:t>govali štúdium na vysokej škole</w:t>
      </w:r>
      <w:r w:rsidR="00A0113B" w:rsidRPr="00CD63E4">
        <w:rPr>
          <w:color w:val="auto"/>
        </w:rPr>
        <w:t xml:space="preserve"> </w:t>
      </w:r>
      <w:r w:rsidR="00632835" w:rsidRPr="00CD63E4">
        <w:rPr>
          <w:color w:val="auto"/>
        </w:rPr>
        <w:t>(t</w:t>
      </w:r>
      <w:r w:rsidR="00A0113B" w:rsidRPr="00CD63E4">
        <w:rPr>
          <w:color w:val="auto"/>
        </w:rPr>
        <w:t>ext sa odvoláva na tabuľky č. 3a, 3b</w:t>
      </w:r>
      <w:r w:rsidR="002305A3" w:rsidRPr="00CD63E4">
        <w:rPr>
          <w:color w:val="auto"/>
        </w:rPr>
        <w:t xml:space="preserve"> a</w:t>
      </w:r>
      <w:r w:rsidR="00632835" w:rsidRPr="00CD63E4">
        <w:rPr>
          <w:color w:val="auto"/>
        </w:rPr>
        <w:t xml:space="preserve"> 3c </w:t>
      </w:r>
      <w:r w:rsidR="00B94AA9" w:rsidRPr="00CD63E4">
        <w:rPr>
          <w:color w:val="auto"/>
        </w:rPr>
        <w:t>tabuľkovej prílohy</w:t>
      </w:r>
      <w:r w:rsidR="00A0113B" w:rsidRPr="00CD63E4">
        <w:rPr>
          <w:color w:val="auto"/>
        </w:rPr>
        <w:t>)</w:t>
      </w:r>
      <w:r w:rsidR="00632835" w:rsidRPr="00CD63E4">
        <w:rPr>
          <w:color w:val="auto"/>
        </w:rPr>
        <w:t>.</w:t>
      </w:r>
    </w:p>
    <w:p w14:paraId="6AF605E5" w14:textId="231974CF" w:rsidR="00D03F8F" w:rsidRPr="00CD63E4" w:rsidRDefault="00405493" w:rsidP="001E70A9">
      <w:pPr>
        <w:numPr>
          <w:ilvl w:val="1"/>
          <w:numId w:val="6"/>
        </w:numPr>
        <w:rPr>
          <w:color w:val="auto"/>
        </w:rPr>
      </w:pPr>
      <w:r w:rsidRPr="00CD63E4">
        <w:rPr>
          <w:color w:val="auto"/>
        </w:rPr>
        <w:t>U</w:t>
      </w:r>
      <w:r w:rsidR="00D03F8F" w:rsidRPr="00CD63E4">
        <w:rPr>
          <w:color w:val="auto"/>
        </w:rPr>
        <w:t xml:space="preserve">vádzajú </w:t>
      </w:r>
      <w:r w:rsidRPr="00CD63E4">
        <w:rPr>
          <w:color w:val="auto"/>
        </w:rPr>
        <w:t>sa údaje o absolventoch vysokoškolského štúdia</w:t>
      </w:r>
      <w:r w:rsidR="00632835" w:rsidRPr="00CD63E4">
        <w:rPr>
          <w:color w:val="auto"/>
        </w:rPr>
        <w:t xml:space="preserve"> (t</w:t>
      </w:r>
      <w:r w:rsidR="00A0113B" w:rsidRPr="00CD63E4">
        <w:rPr>
          <w:color w:val="auto"/>
        </w:rPr>
        <w:t>ext sa odvoláva na</w:t>
      </w:r>
      <w:r w:rsidR="00405FBD" w:rsidRPr="00CD63E4">
        <w:rPr>
          <w:color w:val="auto"/>
        </w:rPr>
        <w:t> </w:t>
      </w:r>
      <w:r w:rsidR="00A0113B" w:rsidRPr="00CD63E4">
        <w:rPr>
          <w:color w:val="auto"/>
        </w:rPr>
        <w:t xml:space="preserve">tabuľku č. 2 </w:t>
      </w:r>
      <w:r w:rsidR="00B94AA9" w:rsidRPr="00CD63E4">
        <w:rPr>
          <w:color w:val="auto"/>
        </w:rPr>
        <w:t>tabuľkovej prílohy</w:t>
      </w:r>
      <w:r w:rsidR="00A0113B" w:rsidRPr="00CD63E4">
        <w:rPr>
          <w:color w:val="auto"/>
        </w:rPr>
        <w:t>)</w:t>
      </w:r>
      <w:r w:rsidR="00632835" w:rsidRPr="00CD63E4">
        <w:rPr>
          <w:color w:val="auto"/>
        </w:rPr>
        <w:t>.</w:t>
      </w:r>
    </w:p>
    <w:p w14:paraId="22A2F88D" w14:textId="3598056A" w:rsidR="003267C5" w:rsidRPr="00CD63E4" w:rsidRDefault="003267C5" w:rsidP="001E70A9">
      <w:pPr>
        <w:numPr>
          <w:ilvl w:val="1"/>
          <w:numId w:val="6"/>
        </w:numPr>
        <w:rPr>
          <w:color w:val="auto"/>
        </w:rPr>
      </w:pPr>
      <w:r w:rsidRPr="00CD63E4">
        <w:rPr>
          <w:color w:val="auto"/>
        </w:rPr>
        <w:t>Uvádzajú sa údaje ohľadom odoberania vysokoškolsk</w:t>
      </w:r>
      <w:r w:rsidR="00AB3077" w:rsidRPr="00CD63E4">
        <w:rPr>
          <w:color w:val="auto"/>
        </w:rPr>
        <w:t>ých titul</w:t>
      </w:r>
      <w:r w:rsidR="004A4619" w:rsidRPr="00CD63E4">
        <w:rPr>
          <w:color w:val="auto"/>
        </w:rPr>
        <w:t xml:space="preserve">ov a neplatnosti štátnej a rigoróznej </w:t>
      </w:r>
      <w:r w:rsidR="004C52F6" w:rsidRPr="00CD63E4">
        <w:rPr>
          <w:color w:val="auto"/>
        </w:rPr>
        <w:t xml:space="preserve">skúšky alebo jej časti (text sa odvoláva na tabuľku č. </w:t>
      </w:r>
      <w:del w:id="22" w:author="Ondreička Peter" w:date="2026-01-14T13:39:00Z" w16du:dateUtc="2026-01-14T12:39:00Z">
        <w:r w:rsidR="004C52F6" w:rsidRPr="00CD63E4" w:rsidDel="007B64AC">
          <w:rPr>
            <w:color w:val="auto"/>
          </w:rPr>
          <w:delText xml:space="preserve">22 </w:delText>
        </w:r>
      </w:del>
      <w:ins w:id="23" w:author="Ondreička Peter" w:date="2026-01-14T13:39:00Z" w16du:dateUtc="2026-01-14T12:39:00Z">
        <w:r w:rsidR="007B64AC" w:rsidRPr="00CD63E4">
          <w:rPr>
            <w:color w:val="auto"/>
          </w:rPr>
          <w:t>2</w:t>
        </w:r>
        <w:r w:rsidR="007B64AC">
          <w:rPr>
            <w:color w:val="auto"/>
          </w:rPr>
          <w:t>1</w:t>
        </w:r>
        <w:r w:rsidR="007B64AC" w:rsidRPr="00CD63E4">
          <w:rPr>
            <w:color w:val="auto"/>
          </w:rPr>
          <w:t xml:space="preserve"> </w:t>
        </w:r>
      </w:ins>
      <w:r w:rsidR="004C52F6" w:rsidRPr="00CD63E4">
        <w:rPr>
          <w:color w:val="auto"/>
        </w:rPr>
        <w:t>tabuľkovej prílohy).</w:t>
      </w:r>
    </w:p>
    <w:p w14:paraId="039DDF68" w14:textId="77777777" w:rsidR="00046E0B" w:rsidRPr="00CD63E4" w:rsidRDefault="00F37752" w:rsidP="001E70A9">
      <w:pPr>
        <w:numPr>
          <w:ilvl w:val="1"/>
          <w:numId w:val="6"/>
        </w:numPr>
        <w:rPr>
          <w:color w:val="auto"/>
        </w:rPr>
      </w:pPr>
      <w:r w:rsidRPr="00CD63E4">
        <w:rPr>
          <w:color w:val="auto"/>
        </w:rPr>
        <w:t>K</w:t>
      </w:r>
      <w:r w:rsidR="00FF504B" w:rsidRPr="00CD63E4">
        <w:rPr>
          <w:color w:val="auto"/>
        </w:rPr>
        <w:t>omentovaný prehľad úspechov, ktoré dosiahli študenti na národnej, či medzinárodnej úrovni (aktívna účasť na významnom podujatí za vysokú školu, umiestnenie v rámci súťaže vysokoškolákov, a pod.).</w:t>
      </w:r>
    </w:p>
    <w:p w14:paraId="43D5BE56" w14:textId="77777777" w:rsidR="00D03F8F" w:rsidRPr="00CD63E4" w:rsidRDefault="00640572" w:rsidP="001E70A9">
      <w:pPr>
        <w:numPr>
          <w:ilvl w:val="1"/>
          <w:numId w:val="6"/>
        </w:numPr>
        <w:rPr>
          <w:color w:val="auto"/>
        </w:rPr>
      </w:pPr>
      <w:r w:rsidRPr="00CD63E4">
        <w:rPr>
          <w:color w:val="auto"/>
        </w:rPr>
        <w:t>K</w:t>
      </w:r>
      <w:r w:rsidR="00FF504B" w:rsidRPr="00CD63E4">
        <w:rPr>
          <w:color w:val="auto"/>
        </w:rPr>
        <w:t>omentované ocenenia študentov v rámci vysokej školy.</w:t>
      </w:r>
    </w:p>
    <w:p w14:paraId="52E56223" w14:textId="77777777" w:rsidR="00815E7E" w:rsidRPr="00CD63E4" w:rsidRDefault="00815E7E" w:rsidP="00815E7E">
      <w:pPr>
        <w:rPr>
          <w:color w:val="auto"/>
        </w:rPr>
      </w:pPr>
    </w:p>
    <w:p w14:paraId="02AD8F68" w14:textId="77777777" w:rsidR="00815E7E" w:rsidRPr="00CD63E4" w:rsidRDefault="00815E7E" w:rsidP="001E70A9">
      <w:pPr>
        <w:numPr>
          <w:ilvl w:val="0"/>
          <w:numId w:val="6"/>
        </w:numPr>
        <w:rPr>
          <w:b/>
          <w:bCs/>
          <w:color w:val="auto"/>
        </w:rPr>
      </w:pPr>
      <w:r w:rsidRPr="00CD63E4">
        <w:rPr>
          <w:b/>
          <w:bCs/>
          <w:color w:val="auto"/>
        </w:rPr>
        <w:t>Informácie o poskytovaní ďalšieho vzdelávania</w:t>
      </w:r>
    </w:p>
    <w:p w14:paraId="07547A01" w14:textId="77777777" w:rsidR="00815E7E" w:rsidRPr="00CD63E4" w:rsidRDefault="00815E7E" w:rsidP="00815E7E">
      <w:pPr>
        <w:ind w:firstLine="360"/>
        <w:rPr>
          <w:color w:val="auto"/>
        </w:rPr>
      </w:pPr>
    </w:p>
    <w:p w14:paraId="76CD7FEC" w14:textId="2B62F116" w:rsidR="00815E7E" w:rsidRPr="00CD63E4" w:rsidRDefault="00815E7E" w:rsidP="00815E7E">
      <w:pPr>
        <w:ind w:firstLine="360"/>
        <w:rPr>
          <w:color w:val="auto"/>
        </w:rPr>
      </w:pPr>
      <w:r w:rsidRPr="00CD63E4">
        <w:rPr>
          <w:color w:val="auto"/>
        </w:rPr>
        <w:t>V tejto časti vysoká škola uvedie informácie o svojich aktivitách v rámci poskytovania ďalšieho vzdelávania, najmä z pohľadu štruktúry zabezpečovaného vzdelávania</w:t>
      </w:r>
      <w:ins w:id="24" w:author="Ondreička Peter" w:date="2026-01-13T12:01:00Z" w16du:dateUtc="2026-01-13T11:01:00Z">
        <w:r w:rsidR="008D4E1F">
          <w:rPr>
            <w:color w:val="auto"/>
          </w:rPr>
          <w:t xml:space="preserve"> (akreditované, neakreditované programy, programy vedúce k získaniu mikroosvedčenia)</w:t>
        </w:r>
      </w:ins>
      <w:r w:rsidRPr="00CD63E4">
        <w:rPr>
          <w:color w:val="auto"/>
        </w:rPr>
        <w:t>, štruktúry účastníkov, udelených certifikátov, a pod.</w:t>
      </w:r>
      <w:ins w:id="25" w:author="Ondreička Peter" w:date="2026-01-13T12:01:00Z" w16du:dateUtc="2026-01-13T11:01:00Z">
        <w:r w:rsidR="008D4E1F">
          <w:rPr>
            <w:color w:val="auto"/>
          </w:rPr>
          <w:t xml:space="preserve"> </w:t>
        </w:r>
      </w:ins>
      <w:ins w:id="26" w:author="Ondreička Peter" w:date="2026-01-13T12:02:00Z" w16du:dateUtc="2026-01-13T11:02:00Z">
        <w:r w:rsidR="008D4E1F">
          <w:rPr>
            <w:color w:val="auto"/>
          </w:rPr>
          <w:t>Programy poskytované na základe iných predpisov než podľa zákona č. 292/2024 Z. z. o vzdelávaní dospelých</w:t>
        </w:r>
      </w:ins>
      <w:ins w:id="27" w:author="Ondreička Peter" w:date="2026-01-13T12:03:00Z" w16du:dateUtc="2026-01-13T11:03:00Z">
        <w:r w:rsidR="008D4E1F">
          <w:rPr>
            <w:color w:val="auto"/>
          </w:rPr>
          <w:t xml:space="preserve"> sa považujú za neakreditované programy v zmysle tohto zákona. Uvádzajú sa aj tieto programy (napr. zdravotnícke a pod.) a odporúča sa uviesť podľa akého predpisu sú poskytované. </w:t>
        </w:r>
      </w:ins>
    </w:p>
    <w:p w14:paraId="5043CB0F" w14:textId="77777777" w:rsidR="00815E7E" w:rsidRPr="00CD63E4" w:rsidRDefault="00815E7E" w:rsidP="00815E7E">
      <w:pPr>
        <w:ind w:firstLine="360"/>
        <w:rPr>
          <w:color w:val="auto"/>
        </w:rPr>
      </w:pPr>
    </w:p>
    <w:p w14:paraId="42FF6787" w14:textId="77777777" w:rsidR="00815E7E" w:rsidRPr="00CD63E4" w:rsidRDefault="00815E7E" w:rsidP="001E70A9">
      <w:pPr>
        <w:numPr>
          <w:ilvl w:val="0"/>
          <w:numId w:val="6"/>
        </w:numPr>
        <w:rPr>
          <w:b/>
          <w:bCs/>
          <w:color w:val="auto"/>
        </w:rPr>
      </w:pPr>
      <w:r w:rsidRPr="00CD63E4">
        <w:rPr>
          <w:b/>
          <w:bCs/>
          <w:color w:val="auto"/>
        </w:rPr>
        <w:t>Informácie o výskumnej, umeleckej a ďalšej tvorivej činnosti vysokej školy</w:t>
      </w:r>
    </w:p>
    <w:p w14:paraId="07459315" w14:textId="77777777" w:rsidR="007B1462" w:rsidRPr="00CD63E4" w:rsidRDefault="007B1462" w:rsidP="007B1462">
      <w:pPr>
        <w:ind w:left="360"/>
        <w:rPr>
          <w:b/>
          <w:bCs/>
          <w:color w:val="auto"/>
        </w:rPr>
      </w:pPr>
    </w:p>
    <w:p w14:paraId="1E51C1B3" w14:textId="18EAC860" w:rsidR="007B1462" w:rsidRPr="00CD63E4" w:rsidRDefault="007B1462" w:rsidP="00362A22">
      <w:pPr>
        <w:ind w:firstLine="360"/>
        <w:rPr>
          <w:color w:val="auto"/>
        </w:rPr>
      </w:pPr>
      <w:r w:rsidRPr="00CD63E4">
        <w:rPr>
          <w:color w:val="auto"/>
        </w:rPr>
        <w:t xml:space="preserve">V tejto časti vysoká škola uvedie informácie o svojich aktivitách v rámci uskutočňovania výskumnej, umeleckej a ďalšej tvorivej činnosti, najmä z pohľadu plnenia cieľov stanovených </w:t>
      </w:r>
      <w:r w:rsidR="003F13B4" w:rsidRPr="00CD63E4">
        <w:rPr>
          <w:color w:val="auto"/>
        </w:rPr>
        <w:t xml:space="preserve">pre </w:t>
      </w:r>
      <w:r w:rsidRPr="00CD63E4">
        <w:rPr>
          <w:color w:val="auto"/>
        </w:rPr>
        <w:t>túto oblasť v dlhodobom zámere vysokej školy, opatreni</w:t>
      </w:r>
      <w:r w:rsidR="00A658DE" w:rsidRPr="00CD63E4">
        <w:rPr>
          <w:color w:val="auto"/>
        </w:rPr>
        <w:t>ach na podporu tejto oblasti a komentár o</w:t>
      </w:r>
      <w:r w:rsidRPr="00CD63E4">
        <w:rPr>
          <w:color w:val="auto"/>
        </w:rPr>
        <w:t xml:space="preserve"> medziročn</w:t>
      </w:r>
      <w:r w:rsidR="00A658DE" w:rsidRPr="00CD63E4">
        <w:rPr>
          <w:color w:val="auto"/>
        </w:rPr>
        <w:t>om</w:t>
      </w:r>
      <w:r w:rsidRPr="00CD63E4">
        <w:rPr>
          <w:color w:val="auto"/>
        </w:rPr>
        <w:t xml:space="preserve"> vývoj</w:t>
      </w:r>
      <w:r w:rsidR="00A658DE" w:rsidRPr="00CD63E4">
        <w:rPr>
          <w:color w:val="auto"/>
        </w:rPr>
        <w:t>i</w:t>
      </w:r>
      <w:r w:rsidRPr="00CD63E4">
        <w:rPr>
          <w:color w:val="auto"/>
        </w:rPr>
        <w:t xml:space="preserve"> či vývoj</w:t>
      </w:r>
      <w:r w:rsidR="00175B06" w:rsidRPr="00CD63E4">
        <w:rPr>
          <w:color w:val="auto"/>
        </w:rPr>
        <w:t>i</w:t>
      </w:r>
      <w:r w:rsidR="00525A6B" w:rsidRPr="00CD63E4">
        <w:rPr>
          <w:color w:val="auto"/>
        </w:rPr>
        <w:t xml:space="preserve"> za viac rokov</w:t>
      </w:r>
      <w:r w:rsidR="00C50F47" w:rsidRPr="00CD63E4">
        <w:rPr>
          <w:color w:val="auto"/>
        </w:rPr>
        <w:t xml:space="preserve"> (t</w:t>
      </w:r>
      <w:r w:rsidR="005F34F7" w:rsidRPr="00CD63E4">
        <w:rPr>
          <w:color w:val="auto"/>
        </w:rPr>
        <w:t>ext sa odvoláva na tabuľky č.</w:t>
      </w:r>
      <w:r w:rsidR="00FE17D1" w:rsidRPr="00CD63E4">
        <w:rPr>
          <w:color w:val="auto"/>
        </w:rPr>
        <w:t xml:space="preserve"> 13,</w:t>
      </w:r>
      <w:r w:rsidR="00683C1D" w:rsidRPr="00CD63E4">
        <w:rPr>
          <w:color w:val="auto"/>
        </w:rPr>
        <w:t xml:space="preserve"> 1</w:t>
      </w:r>
      <w:r w:rsidR="001C45D5" w:rsidRPr="00CD63E4">
        <w:rPr>
          <w:color w:val="auto"/>
        </w:rPr>
        <w:t>4</w:t>
      </w:r>
      <w:r w:rsidR="00683C1D" w:rsidRPr="00CD63E4">
        <w:rPr>
          <w:color w:val="auto"/>
        </w:rPr>
        <w:t xml:space="preserve">, </w:t>
      </w:r>
      <w:del w:id="28" w:author="Ondreička Peter" w:date="2026-01-14T13:39:00Z" w16du:dateUtc="2026-01-14T12:39:00Z">
        <w:r w:rsidR="001C45D5" w:rsidRPr="00CD63E4" w:rsidDel="007B64AC">
          <w:rPr>
            <w:color w:val="auto"/>
          </w:rPr>
          <w:delText>19</w:delText>
        </w:r>
      </w:del>
      <w:ins w:id="29" w:author="Ondreička Peter" w:date="2026-01-14T13:39:00Z" w16du:dateUtc="2026-01-14T12:39:00Z">
        <w:r w:rsidR="007B64AC">
          <w:rPr>
            <w:color w:val="auto"/>
          </w:rPr>
          <w:t>18</w:t>
        </w:r>
      </w:ins>
      <w:r w:rsidR="004F1526" w:rsidRPr="00CD63E4">
        <w:rPr>
          <w:color w:val="auto"/>
        </w:rPr>
        <w:t xml:space="preserve">, </w:t>
      </w:r>
      <w:del w:id="30" w:author="Ondreička Peter" w:date="2026-01-14T13:39:00Z" w16du:dateUtc="2026-01-14T12:39:00Z">
        <w:r w:rsidR="004F1526" w:rsidRPr="00CD63E4" w:rsidDel="007B64AC">
          <w:rPr>
            <w:color w:val="auto"/>
          </w:rPr>
          <w:delText>2</w:delText>
        </w:r>
        <w:r w:rsidR="001C45D5" w:rsidRPr="00CD63E4" w:rsidDel="007B64AC">
          <w:rPr>
            <w:color w:val="auto"/>
          </w:rPr>
          <w:delText>0</w:delText>
        </w:r>
        <w:r w:rsidR="004F1526" w:rsidRPr="00CD63E4" w:rsidDel="007B64AC">
          <w:rPr>
            <w:color w:val="auto"/>
          </w:rPr>
          <w:delText xml:space="preserve"> </w:delText>
        </w:r>
      </w:del>
      <w:ins w:id="31" w:author="Ondreička Peter" w:date="2026-01-14T13:39:00Z" w16du:dateUtc="2026-01-14T12:39:00Z">
        <w:r w:rsidR="007B64AC">
          <w:rPr>
            <w:color w:val="auto"/>
          </w:rPr>
          <w:t>19</w:t>
        </w:r>
        <w:r w:rsidR="007B64AC" w:rsidRPr="00CD63E4">
          <w:rPr>
            <w:color w:val="auto"/>
          </w:rPr>
          <w:t xml:space="preserve"> </w:t>
        </w:r>
      </w:ins>
      <w:r w:rsidR="004F1526" w:rsidRPr="00CD63E4">
        <w:rPr>
          <w:color w:val="auto"/>
        </w:rPr>
        <w:t>a 2</w:t>
      </w:r>
      <w:ins w:id="32" w:author="Ondreička Peter" w:date="2026-01-14T13:39:00Z" w16du:dateUtc="2026-01-14T12:39:00Z">
        <w:r w:rsidR="007B64AC">
          <w:rPr>
            <w:color w:val="auto"/>
          </w:rPr>
          <w:t>0</w:t>
        </w:r>
      </w:ins>
      <w:del w:id="33" w:author="Ondreička Peter" w:date="2026-01-14T13:39:00Z" w16du:dateUtc="2026-01-14T12:39:00Z">
        <w:r w:rsidR="001C45D5" w:rsidRPr="00CD63E4" w:rsidDel="007B64AC">
          <w:rPr>
            <w:color w:val="auto"/>
          </w:rPr>
          <w:delText>1</w:delText>
        </w:r>
      </w:del>
      <w:r w:rsidR="00FE37A1" w:rsidRPr="00CD63E4">
        <w:rPr>
          <w:color w:val="auto"/>
        </w:rPr>
        <w:t xml:space="preserve"> </w:t>
      </w:r>
      <w:r w:rsidR="00BF531F" w:rsidRPr="00CD63E4">
        <w:rPr>
          <w:color w:val="auto"/>
        </w:rPr>
        <w:t>tabuľkovej prílohy</w:t>
      </w:r>
      <w:r w:rsidR="005F34F7" w:rsidRPr="00CD63E4">
        <w:rPr>
          <w:color w:val="auto"/>
        </w:rPr>
        <w:t>)</w:t>
      </w:r>
      <w:r w:rsidR="00FE37A1" w:rsidRPr="00CD63E4">
        <w:rPr>
          <w:color w:val="auto"/>
        </w:rPr>
        <w:t>.</w:t>
      </w:r>
    </w:p>
    <w:p w14:paraId="36ED99D1" w14:textId="167074E5" w:rsidR="007B1462" w:rsidRPr="00CD63E4" w:rsidRDefault="000F17F8" w:rsidP="001E70A9">
      <w:pPr>
        <w:numPr>
          <w:ilvl w:val="1"/>
          <w:numId w:val="6"/>
        </w:numPr>
        <w:rPr>
          <w:color w:val="auto"/>
        </w:rPr>
      </w:pPr>
      <w:r w:rsidRPr="00CD63E4">
        <w:rPr>
          <w:color w:val="auto"/>
        </w:rPr>
        <w:t xml:space="preserve">Uvedú sa </w:t>
      </w:r>
      <w:r w:rsidR="00CF4866" w:rsidRPr="001C7477">
        <w:rPr>
          <w:color w:val="auto"/>
        </w:rPr>
        <w:t>komplexné</w:t>
      </w:r>
      <w:r w:rsidR="00CF4866" w:rsidRPr="00CD63E4">
        <w:rPr>
          <w:color w:val="auto"/>
        </w:rPr>
        <w:t xml:space="preserve"> </w:t>
      </w:r>
      <w:r w:rsidRPr="00CD63E4">
        <w:rPr>
          <w:color w:val="auto"/>
        </w:rPr>
        <w:t>informácie o projektoch podporovaných z domácich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7E4C82" w:rsidRPr="00CD63E4">
        <w:rPr>
          <w:color w:val="auto"/>
        </w:rPr>
        <w:t>ch</w:t>
      </w:r>
      <w:r w:rsidRPr="00CD63E4">
        <w:rPr>
          <w:color w:val="auto"/>
        </w:rPr>
        <w:t>/výsledkoch podporovaných z domácich grantových schém (dosiahnuté výsledky, patenty, úžitkové vzory, licencie a pod.).</w:t>
      </w:r>
      <w:r w:rsidR="007723CB" w:rsidRPr="00CD63E4">
        <w:rPr>
          <w:color w:val="auto"/>
        </w:rPr>
        <w:t xml:space="preserve"> 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294736C9" w14:textId="734122AC" w:rsidR="000F17F8" w:rsidRPr="00CD63E4" w:rsidRDefault="000F17F8" w:rsidP="001E70A9">
      <w:pPr>
        <w:numPr>
          <w:ilvl w:val="1"/>
          <w:numId w:val="6"/>
        </w:numPr>
        <w:rPr>
          <w:color w:val="auto"/>
        </w:rPr>
      </w:pPr>
      <w:r w:rsidRPr="00CD63E4">
        <w:rPr>
          <w:color w:val="auto"/>
        </w:rPr>
        <w:t xml:space="preserve">Uvedú sa </w:t>
      </w:r>
      <w:r w:rsidR="00CF4866" w:rsidRPr="001C7477">
        <w:rPr>
          <w:color w:val="auto"/>
        </w:rPr>
        <w:t>komplexné</w:t>
      </w:r>
      <w:r w:rsidR="00CF4866" w:rsidRPr="00CD63E4">
        <w:rPr>
          <w:color w:val="auto"/>
        </w:rPr>
        <w:t xml:space="preserve"> </w:t>
      </w:r>
      <w:r w:rsidRPr="00CD63E4">
        <w:rPr>
          <w:color w:val="auto"/>
        </w:rPr>
        <w:t>informácie o projektoch podporovaných zo zahraničných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8C6570" w:rsidRPr="00CD63E4">
        <w:rPr>
          <w:color w:val="auto"/>
        </w:rPr>
        <w:t>ch</w:t>
      </w:r>
      <w:r w:rsidRPr="00CD63E4">
        <w:rPr>
          <w:color w:val="auto"/>
        </w:rPr>
        <w:t xml:space="preserve">/výsledkoch podporovaných zo zahraničných grantových schém (dosiahnuté výsledky, patenty, úžitkové vzory, licencie a pod.). Osobitne sa uvedú informácie o podpore v rámci jednotlivých rámcových programov. </w:t>
      </w:r>
      <w:r w:rsidR="007723CB" w:rsidRPr="00CD63E4">
        <w:rPr>
          <w:color w:val="auto"/>
        </w:rPr>
        <w:t>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6F757E8F" w14:textId="77777777" w:rsidR="001A4F34" w:rsidRPr="00CD63E4" w:rsidRDefault="001A4F34" w:rsidP="001E70A9">
      <w:pPr>
        <w:numPr>
          <w:ilvl w:val="1"/>
          <w:numId w:val="6"/>
        </w:numPr>
        <w:rPr>
          <w:color w:val="auto"/>
        </w:rPr>
      </w:pPr>
      <w:r w:rsidRPr="00CD63E4">
        <w:rPr>
          <w:color w:val="auto"/>
        </w:rPr>
        <w:lastRenderedPageBreak/>
        <w:t xml:space="preserve">Výskumná činnosť nepodporovaná z grantov – uvedú sa informácie o výskume, ktorý vysoká škola uskutočňuje na objednávku či </w:t>
      </w:r>
      <w:r w:rsidR="004E6B7C" w:rsidRPr="00CD63E4">
        <w:rPr>
          <w:color w:val="auto"/>
        </w:rPr>
        <w:t>v rámci podnikateľskej činnosti, prípadne na priame zadanie bez podávania projektu v rámci výziev.</w:t>
      </w:r>
    </w:p>
    <w:p w14:paraId="3F9804E7" w14:textId="77777777" w:rsidR="004E6B7C" w:rsidRPr="00CD63E4" w:rsidRDefault="00AC697B" w:rsidP="001E70A9">
      <w:pPr>
        <w:numPr>
          <w:ilvl w:val="1"/>
          <w:numId w:val="6"/>
        </w:numPr>
        <w:rPr>
          <w:color w:val="auto"/>
        </w:rPr>
      </w:pPr>
      <w:r w:rsidRPr="00CD63E4">
        <w:rPr>
          <w:color w:val="auto"/>
        </w:rPr>
        <w:t xml:space="preserve">Uvádzajú sa </w:t>
      </w:r>
      <w:r w:rsidR="004E6B7C" w:rsidRPr="00CD63E4">
        <w:rPr>
          <w:color w:val="auto"/>
        </w:rPr>
        <w:t>činnosti vysokej školy, prostredníctvom ktorých zabezpečuje využitie dosiahnutých výsledkov vo výskume v praxi – inovačné centrá, systém spolupráce s praxou/odberateľmi, podpora získavania patentov, podpora vyhľadávania využitia výstupov výskumu a pod.</w:t>
      </w:r>
    </w:p>
    <w:p w14:paraId="05AA98FB" w14:textId="77777777" w:rsidR="004E6B7C" w:rsidRPr="00CD63E4" w:rsidRDefault="00AC697B" w:rsidP="001E70A9">
      <w:pPr>
        <w:numPr>
          <w:ilvl w:val="1"/>
          <w:numId w:val="6"/>
        </w:numPr>
        <w:rPr>
          <w:color w:val="auto"/>
        </w:rPr>
      </w:pPr>
      <w:r w:rsidRPr="00CD63E4">
        <w:rPr>
          <w:color w:val="auto"/>
        </w:rPr>
        <w:t xml:space="preserve">Uvádzajú sa </w:t>
      </w:r>
      <w:r w:rsidR="004E6B7C" w:rsidRPr="00CD63E4">
        <w:rPr>
          <w:color w:val="auto"/>
        </w:rPr>
        <w:t>činnosti a výsledky špecializovaných výskumných a vývojových pracovísk a špecializovaných umeleckých pracovísk vysokej školy (počet zapojených zamestnancov, spoločných projektov, hospodárske výsledky a pod.)</w:t>
      </w:r>
      <w:r w:rsidR="00CA10AC" w:rsidRPr="00CD63E4">
        <w:rPr>
          <w:color w:val="auto"/>
        </w:rPr>
        <w:t>.</w:t>
      </w:r>
    </w:p>
    <w:p w14:paraId="1DA08F9B" w14:textId="77777777" w:rsidR="00271356" w:rsidRPr="00CD63E4" w:rsidRDefault="0061036A" w:rsidP="001E70A9">
      <w:pPr>
        <w:numPr>
          <w:ilvl w:val="1"/>
          <w:numId w:val="6"/>
        </w:numPr>
        <w:rPr>
          <w:color w:val="auto"/>
        </w:rPr>
      </w:pPr>
      <w:r w:rsidRPr="00CD63E4">
        <w:rPr>
          <w:color w:val="auto"/>
        </w:rPr>
        <w:t>Uvádzajú sa informácie o existencii vnútornej grantovej schémy vysokej školy, jej cieľoch, počte podaných/podporených projekto</w:t>
      </w:r>
      <w:r w:rsidR="008C6570" w:rsidRPr="00CD63E4">
        <w:rPr>
          <w:color w:val="auto"/>
        </w:rPr>
        <w:t>v</w:t>
      </w:r>
      <w:r w:rsidRPr="00CD63E4">
        <w:rPr>
          <w:color w:val="auto"/>
        </w:rPr>
        <w:t xml:space="preserve"> a pod.</w:t>
      </w:r>
      <w:r w:rsidR="00791BDC" w:rsidRPr="00CD63E4">
        <w:rPr>
          <w:color w:val="auto"/>
        </w:rPr>
        <w:t xml:space="preserve"> (ak existuje).</w:t>
      </w:r>
    </w:p>
    <w:p w14:paraId="6537F28F" w14:textId="77777777" w:rsidR="007B1462" w:rsidRPr="00CD63E4" w:rsidRDefault="007B1462" w:rsidP="007B1462">
      <w:pPr>
        <w:ind w:left="1080"/>
        <w:rPr>
          <w:b/>
          <w:bCs/>
          <w:color w:val="auto"/>
        </w:rPr>
      </w:pPr>
    </w:p>
    <w:p w14:paraId="0578B07E" w14:textId="77777777" w:rsidR="009B52E6" w:rsidRPr="00CD63E4" w:rsidRDefault="009B52E6" w:rsidP="001E70A9">
      <w:pPr>
        <w:numPr>
          <w:ilvl w:val="0"/>
          <w:numId w:val="6"/>
        </w:numPr>
        <w:rPr>
          <w:b/>
          <w:bCs/>
          <w:color w:val="auto"/>
        </w:rPr>
      </w:pPr>
      <w:r w:rsidRPr="00CD63E4">
        <w:rPr>
          <w:b/>
          <w:bCs/>
          <w:color w:val="auto"/>
        </w:rPr>
        <w:t>Habilitačné konania a</w:t>
      </w:r>
      <w:r w:rsidR="007C48BF" w:rsidRPr="00CD63E4">
        <w:rPr>
          <w:b/>
          <w:bCs/>
          <w:color w:val="auto"/>
        </w:rPr>
        <w:t xml:space="preserve"> inauguračné </w:t>
      </w:r>
      <w:r w:rsidRPr="00CD63E4">
        <w:rPr>
          <w:b/>
          <w:bCs/>
          <w:color w:val="auto"/>
        </w:rPr>
        <w:t xml:space="preserve">konania </w:t>
      </w:r>
    </w:p>
    <w:p w14:paraId="6DFB9E20" w14:textId="77777777" w:rsidR="009B52E6" w:rsidRPr="00CD63E4" w:rsidRDefault="009B52E6" w:rsidP="009B52E6">
      <w:pPr>
        <w:ind w:left="1080"/>
        <w:rPr>
          <w:b/>
          <w:bCs/>
          <w:color w:val="auto"/>
        </w:rPr>
      </w:pPr>
    </w:p>
    <w:p w14:paraId="2E5F7624" w14:textId="0F438B70" w:rsidR="009B52E6" w:rsidRPr="00CD63E4" w:rsidRDefault="009B52E6" w:rsidP="009B52E6">
      <w:pPr>
        <w:ind w:firstLine="360"/>
        <w:rPr>
          <w:color w:val="auto"/>
        </w:rPr>
      </w:pPr>
      <w:r w:rsidRPr="00CD63E4">
        <w:rPr>
          <w:color w:val="auto"/>
        </w:rPr>
        <w:t>V tejto časti sa uvedú informácie o vykonaných habilitačných konaniach a</w:t>
      </w:r>
      <w:r w:rsidR="007C48BF" w:rsidRPr="00CD63E4">
        <w:rPr>
          <w:color w:val="auto"/>
        </w:rPr>
        <w:t xml:space="preserve"> inauguračných </w:t>
      </w:r>
      <w:r w:rsidRPr="00CD63E4">
        <w:rPr>
          <w:color w:val="auto"/>
        </w:rPr>
        <w:t>konaniach</w:t>
      </w:r>
      <w:ins w:id="34" w:author="Ondreička Peter" w:date="2026-01-13T12:04:00Z" w16du:dateUtc="2026-01-13T11:04:00Z">
        <w:r w:rsidR="00E24F07">
          <w:rPr>
            <w:color w:val="auto"/>
          </w:rPr>
          <w:t xml:space="preserve"> podľa jednotlivých odborov habilitačného konania a inauguračného konania a tiež podľa št</w:t>
        </w:r>
      </w:ins>
      <w:ins w:id="35" w:author="Ondreička Peter" w:date="2026-01-13T12:05:00Z" w16du:dateUtc="2026-01-13T11:05:00Z">
        <w:r w:rsidR="00E24F07">
          <w:rPr>
            <w:color w:val="auto"/>
          </w:rPr>
          <w:t>udijných odborov</w:t>
        </w:r>
      </w:ins>
      <w:ins w:id="36" w:author="Ondreička Peter" w:date="2026-01-13T13:14:00Z" w16du:dateUtc="2026-01-13T12:14:00Z">
        <w:r w:rsidR="00760AFE">
          <w:rPr>
            <w:color w:val="auto"/>
          </w:rPr>
          <w:t xml:space="preserve"> /každý odbor HaI je v zmysle </w:t>
        </w:r>
      </w:ins>
      <w:ins w:id="37" w:author="Ondreička Peter" w:date="2026-01-13T13:15:00Z" w16du:dateUtc="2026-01-13T12:15:00Z">
        <w:r w:rsidR="00760AFE">
          <w:rPr>
            <w:color w:val="auto"/>
          </w:rPr>
          <w:t>§ 31 ods. 2 písm. c) priradený k jednému alebo dvom študijným odborom)</w:t>
        </w:r>
      </w:ins>
      <w:r w:rsidR="007C48BF" w:rsidRPr="00CD63E4">
        <w:rPr>
          <w:color w:val="auto"/>
        </w:rPr>
        <w:t>.</w:t>
      </w:r>
      <w:r w:rsidRPr="00CD63E4">
        <w:rPr>
          <w:color w:val="auto"/>
        </w:rPr>
        <w:t xml:space="preserve"> Uvedú sa aj prípadné zmeny v</w:t>
      </w:r>
      <w:r w:rsidR="007C48BF" w:rsidRPr="00CD63E4">
        <w:rPr>
          <w:color w:val="auto"/>
        </w:rPr>
        <w:t xml:space="preserve"> </w:t>
      </w:r>
      <w:r w:rsidRPr="00CD63E4">
        <w:rPr>
          <w:color w:val="auto"/>
        </w:rPr>
        <w:t>kritériách, informácie o zmenách v </w:t>
      </w:r>
      <w:r w:rsidR="007C48BF" w:rsidRPr="00CD63E4">
        <w:rPr>
          <w:color w:val="auto"/>
        </w:rPr>
        <w:t>udelení akreditáci</w:t>
      </w:r>
      <w:r w:rsidR="00FA764A" w:rsidRPr="00CD63E4">
        <w:rPr>
          <w:color w:val="auto"/>
        </w:rPr>
        <w:t>e</w:t>
      </w:r>
      <w:r w:rsidRPr="00CD63E4">
        <w:rPr>
          <w:color w:val="auto"/>
        </w:rPr>
        <w:t>, či počtoch žiadateľov o konanie, ich vekovej štruktúre a pod.</w:t>
      </w:r>
      <w:r w:rsidR="004A4619" w:rsidRPr="00CD63E4">
        <w:rPr>
          <w:color w:val="auto"/>
        </w:rPr>
        <w:t xml:space="preserve"> a tak isto sa uvádzajú rozhodnutia o odňatí vedecko-pedagogického alebo umelecko-pedagogického titulu docent a rozhodnutia o podaní návrhu na odvolanie profesora</w:t>
      </w:r>
      <w:r w:rsidR="0067767A" w:rsidRPr="00CD63E4">
        <w:rPr>
          <w:color w:val="auto"/>
        </w:rPr>
        <w:t xml:space="preserve"> (t</w:t>
      </w:r>
      <w:r w:rsidR="00CC35AF" w:rsidRPr="00CD63E4">
        <w:rPr>
          <w:color w:val="auto"/>
        </w:rPr>
        <w:t xml:space="preserve">ext sa odvoláva na tabuľky č. </w:t>
      </w:r>
      <w:r w:rsidR="0052132C" w:rsidRPr="00CD63E4">
        <w:rPr>
          <w:color w:val="auto"/>
        </w:rPr>
        <w:t xml:space="preserve">7, </w:t>
      </w:r>
      <w:r w:rsidR="00CC35AF" w:rsidRPr="00CD63E4">
        <w:rPr>
          <w:color w:val="auto"/>
        </w:rPr>
        <w:t>8,</w:t>
      </w:r>
      <w:r w:rsidR="00683C1D" w:rsidRPr="00CD63E4">
        <w:rPr>
          <w:color w:val="auto"/>
        </w:rPr>
        <w:t xml:space="preserve"> </w:t>
      </w:r>
      <w:del w:id="38" w:author="Ondreička Peter" w:date="2026-01-14T13:40:00Z" w16du:dateUtc="2026-01-14T12:40:00Z">
        <w:r w:rsidR="00683C1D" w:rsidRPr="00CD63E4" w:rsidDel="007B64AC">
          <w:rPr>
            <w:color w:val="auto"/>
          </w:rPr>
          <w:delText>1</w:delText>
        </w:r>
        <w:r w:rsidR="001C45D5" w:rsidRPr="00CD63E4" w:rsidDel="007B64AC">
          <w:rPr>
            <w:color w:val="auto"/>
          </w:rPr>
          <w:delText>7</w:delText>
        </w:r>
      </w:del>
      <w:ins w:id="39" w:author="Ondreička Peter" w:date="2026-01-14T13:40:00Z" w16du:dateUtc="2026-01-14T12:40:00Z">
        <w:r w:rsidR="007B64AC" w:rsidRPr="00CD63E4">
          <w:rPr>
            <w:color w:val="auto"/>
          </w:rPr>
          <w:t>1</w:t>
        </w:r>
        <w:r w:rsidR="007B64AC">
          <w:rPr>
            <w:color w:val="auto"/>
          </w:rPr>
          <w:t>6</w:t>
        </w:r>
      </w:ins>
      <w:r w:rsidR="00683C1D" w:rsidRPr="00CD63E4">
        <w:rPr>
          <w:color w:val="auto"/>
        </w:rPr>
        <w:t>,</w:t>
      </w:r>
      <w:r w:rsidR="00971BDB" w:rsidRPr="00CD63E4">
        <w:rPr>
          <w:color w:val="auto"/>
        </w:rPr>
        <w:t xml:space="preserve"> </w:t>
      </w:r>
      <w:del w:id="40" w:author="Ondreička Peter" w:date="2026-01-14T13:40:00Z" w16du:dateUtc="2026-01-14T12:40:00Z">
        <w:r w:rsidR="00971BDB" w:rsidRPr="00CD63E4" w:rsidDel="007B64AC">
          <w:rPr>
            <w:color w:val="auto"/>
          </w:rPr>
          <w:delText>1</w:delText>
        </w:r>
        <w:r w:rsidR="001C45D5" w:rsidRPr="00CD63E4" w:rsidDel="007B64AC">
          <w:rPr>
            <w:color w:val="auto"/>
          </w:rPr>
          <w:delText>8</w:delText>
        </w:r>
        <w:r w:rsidR="004A4619" w:rsidRPr="00CD63E4" w:rsidDel="007B64AC">
          <w:rPr>
            <w:color w:val="auto"/>
          </w:rPr>
          <w:delText xml:space="preserve"> </w:delText>
        </w:r>
      </w:del>
      <w:ins w:id="41" w:author="Ondreička Peter" w:date="2026-01-14T13:40:00Z" w16du:dateUtc="2026-01-14T12:40:00Z">
        <w:r w:rsidR="007B64AC" w:rsidRPr="00CD63E4">
          <w:rPr>
            <w:color w:val="auto"/>
          </w:rPr>
          <w:t>1</w:t>
        </w:r>
        <w:r w:rsidR="007B64AC">
          <w:rPr>
            <w:color w:val="auto"/>
          </w:rPr>
          <w:t>7</w:t>
        </w:r>
        <w:r w:rsidR="007B64AC" w:rsidRPr="00CD63E4">
          <w:rPr>
            <w:color w:val="auto"/>
          </w:rPr>
          <w:t xml:space="preserve"> </w:t>
        </w:r>
      </w:ins>
      <w:r w:rsidR="004A4619" w:rsidRPr="00CD63E4">
        <w:rPr>
          <w:color w:val="auto"/>
        </w:rPr>
        <w:t xml:space="preserve">a </w:t>
      </w:r>
      <w:del w:id="42" w:author="Ondreička Peter" w:date="2026-01-14T13:40:00Z" w16du:dateUtc="2026-01-14T12:40:00Z">
        <w:r w:rsidR="004A4619" w:rsidRPr="00CD63E4" w:rsidDel="007B64AC">
          <w:rPr>
            <w:color w:val="auto"/>
          </w:rPr>
          <w:delText>22</w:delText>
        </w:r>
        <w:r w:rsidR="007C54AF" w:rsidRPr="00CD63E4" w:rsidDel="007B64AC">
          <w:rPr>
            <w:color w:val="auto"/>
          </w:rPr>
          <w:delText xml:space="preserve"> </w:delText>
        </w:r>
      </w:del>
      <w:ins w:id="43" w:author="Ondreička Peter" w:date="2026-01-14T13:40:00Z" w16du:dateUtc="2026-01-14T12:40:00Z">
        <w:r w:rsidR="007B64AC" w:rsidRPr="00CD63E4">
          <w:rPr>
            <w:color w:val="auto"/>
          </w:rPr>
          <w:t>2</w:t>
        </w:r>
        <w:r w:rsidR="007B64AC">
          <w:rPr>
            <w:color w:val="auto"/>
          </w:rPr>
          <w:t>1</w:t>
        </w:r>
        <w:r w:rsidR="007B64AC" w:rsidRPr="00CD63E4">
          <w:rPr>
            <w:color w:val="auto"/>
          </w:rPr>
          <w:t xml:space="preserve"> </w:t>
        </w:r>
      </w:ins>
      <w:r w:rsidR="0036153E" w:rsidRPr="00CD63E4">
        <w:rPr>
          <w:color w:val="auto"/>
        </w:rPr>
        <w:t>tabuľkovej prílohy</w:t>
      </w:r>
      <w:r w:rsidR="00CC35AF" w:rsidRPr="00CD63E4">
        <w:rPr>
          <w:color w:val="auto"/>
        </w:rPr>
        <w:t>)</w:t>
      </w:r>
      <w:r w:rsidR="004A4619" w:rsidRPr="00CD63E4">
        <w:rPr>
          <w:color w:val="auto"/>
        </w:rPr>
        <w:t>.</w:t>
      </w:r>
    </w:p>
    <w:p w14:paraId="1A4DB5A8" w14:textId="77777777" w:rsidR="002F7186" w:rsidRPr="00CD63E4" w:rsidRDefault="002F7186" w:rsidP="009B52E6">
      <w:pPr>
        <w:ind w:firstLine="360"/>
        <w:rPr>
          <w:color w:val="auto"/>
        </w:rPr>
      </w:pPr>
    </w:p>
    <w:p w14:paraId="70DF9E56" w14:textId="77777777" w:rsidR="009B52E6" w:rsidRPr="00CD63E4" w:rsidRDefault="009B52E6" w:rsidP="009B52E6">
      <w:pPr>
        <w:ind w:left="1080"/>
        <w:rPr>
          <w:color w:val="auto"/>
        </w:rPr>
      </w:pPr>
    </w:p>
    <w:p w14:paraId="6A1A3429" w14:textId="77777777" w:rsidR="007B1462" w:rsidRPr="00CD63E4" w:rsidRDefault="007B1462" w:rsidP="001E70A9">
      <w:pPr>
        <w:numPr>
          <w:ilvl w:val="0"/>
          <w:numId w:val="6"/>
        </w:numPr>
        <w:rPr>
          <w:b/>
          <w:bCs/>
          <w:color w:val="auto"/>
        </w:rPr>
      </w:pPr>
      <w:r w:rsidRPr="00CD63E4">
        <w:rPr>
          <w:b/>
          <w:bCs/>
          <w:color w:val="auto"/>
        </w:rPr>
        <w:t>Zamestnanci vysokej školy</w:t>
      </w:r>
    </w:p>
    <w:p w14:paraId="44E871BC" w14:textId="77777777" w:rsidR="005E3251" w:rsidRPr="00CD63E4" w:rsidRDefault="005E3251" w:rsidP="00B47A02">
      <w:pPr>
        <w:ind w:firstLine="360"/>
        <w:rPr>
          <w:color w:val="auto"/>
        </w:rPr>
      </w:pPr>
    </w:p>
    <w:p w14:paraId="17DDAF2D" w14:textId="4973749A" w:rsidR="00B47A02" w:rsidRPr="00CD63E4" w:rsidRDefault="00B47A02" w:rsidP="00B47A02">
      <w:pPr>
        <w:ind w:firstLine="360"/>
        <w:rPr>
          <w:color w:val="auto"/>
        </w:rPr>
      </w:pPr>
      <w:r w:rsidRPr="00CD63E4">
        <w:rPr>
          <w:color w:val="auto"/>
        </w:rPr>
        <w:t xml:space="preserve">V tejto časti sa </w:t>
      </w:r>
      <w:r w:rsidR="006B7397" w:rsidRPr="00CD63E4">
        <w:rPr>
          <w:color w:val="auto"/>
        </w:rPr>
        <w:t>uvedú</w:t>
      </w:r>
      <w:r w:rsidRPr="00CD63E4">
        <w:rPr>
          <w:color w:val="auto"/>
        </w:rPr>
        <w:t xml:space="preserve"> údaje o štruktúre zamestnancov (veková, kvalifikačná</w:t>
      </w:r>
      <w:ins w:id="44" w:author="Ondreička Peter" w:date="2026-01-13T12:05:00Z" w16du:dateUtc="2026-01-13T11:05:00Z">
        <w:r w:rsidR="00E24F07">
          <w:rPr>
            <w:color w:val="auto"/>
          </w:rPr>
          <w:t xml:space="preserve"> a podľa študijných odborov</w:t>
        </w:r>
      </w:ins>
      <w:r w:rsidRPr="00CD63E4">
        <w:rPr>
          <w:color w:val="auto"/>
        </w:rPr>
        <w:t xml:space="preserve">), ich počte, medziročnom vývoji, napĺňaní </w:t>
      </w:r>
      <w:r w:rsidR="00B63AC7" w:rsidRPr="00CD63E4">
        <w:rPr>
          <w:color w:val="auto"/>
        </w:rPr>
        <w:t xml:space="preserve">cieľov </w:t>
      </w:r>
      <w:r w:rsidRPr="00CD63E4">
        <w:rPr>
          <w:color w:val="auto"/>
        </w:rPr>
        <w:t xml:space="preserve">určených v dlhodobom zámere vysokej školy v oblasti ľudských zdrojov. </w:t>
      </w:r>
      <w:del w:id="45" w:author="Ondreička Peter" w:date="2026-01-13T12:06:00Z" w16du:dateUtc="2026-01-13T11:06:00Z">
        <w:r w:rsidRPr="00CD63E4" w:rsidDel="00E24F07">
          <w:rPr>
            <w:color w:val="auto"/>
          </w:rPr>
          <w:delText>Aktivity vysokej školy</w:delText>
        </w:r>
      </w:del>
      <w:ins w:id="46" w:author="Ondreička Peter" w:date="2026-01-13T12:06:00Z" w16du:dateUtc="2026-01-13T11:06:00Z">
        <w:r w:rsidR="00E24F07">
          <w:rPr>
            <w:color w:val="auto"/>
          </w:rPr>
          <w:t>Vysoká škola popíše aktivity</w:t>
        </w:r>
      </w:ins>
      <w:r w:rsidRPr="00CD63E4">
        <w:rPr>
          <w:color w:val="auto"/>
        </w:rPr>
        <w:t xml:space="preserve"> smerujúce k </w:t>
      </w:r>
      <w:del w:id="47" w:author="Ondreička Peter" w:date="2026-01-13T12:06:00Z" w16du:dateUtc="2026-01-13T11:06:00Z">
        <w:r w:rsidRPr="00CD63E4" w:rsidDel="00E24F07">
          <w:rPr>
            <w:color w:val="auto"/>
          </w:rPr>
          <w:delText>postaveniu atraktívneho zamestnávate</w:delText>
        </w:r>
        <w:r w:rsidR="008C6570" w:rsidRPr="00CD63E4" w:rsidDel="00E24F07">
          <w:rPr>
            <w:color w:val="auto"/>
          </w:rPr>
          <w:delText>ľa</w:delText>
        </w:r>
      </w:del>
      <w:ins w:id="48" w:author="Ondreička Peter" w:date="2026-01-13T12:06:00Z" w16du:dateUtc="2026-01-13T11:06:00Z">
        <w:r w:rsidR="00E24F07">
          <w:rPr>
            <w:color w:val="auto"/>
          </w:rPr>
          <w:t>zvýšeniu atraktivity povolania na vysokej škole</w:t>
        </w:r>
      </w:ins>
      <w:r w:rsidRPr="00CD63E4">
        <w:rPr>
          <w:color w:val="auto"/>
        </w:rPr>
        <w:t xml:space="preserve"> </w:t>
      </w:r>
      <w:del w:id="49" w:author="Ondreička Peter" w:date="2026-01-13T12:06:00Z" w16du:dateUtc="2026-01-13T11:06:00Z">
        <w:r w:rsidRPr="00CD63E4" w:rsidDel="00E24F07">
          <w:rPr>
            <w:color w:val="auto"/>
          </w:rPr>
          <w:delText xml:space="preserve">– </w:delText>
        </w:r>
      </w:del>
      <w:ins w:id="50" w:author="Ondreička Peter" w:date="2026-01-13T12:06:00Z" w16du:dateUtc="2026-01-13T11:06:00Z">
        <w:r w:rsidR="00E24F07">
          <w:rPr>
            <w:color w:val="auto"/>
          </w:rPr>
          <w:t>a vyhodnotí</w:t>
        </w:r>
        <w:r w:rsidR="00E24F07" w:rsidRPr="00CD63E4">
          <w:rPr>
            <w:color w:val="auto"/>
          </w:rPr>
          <w:t xml:space="preserve"> </w:t>
        </w:r>
      </w:ins>
      <w:del w:id="51" w:author="Ondreička Peter" w:date="2026-01-13T12:06:00Z" w16du:dateUtc="2026-01-13T11:06:00Z">
        <w:r w:rsidRPr="00CD63E4" w:rsidDel="00E24F07">
          <w:rPr>
            <w:color w:val="auto"/>
          </w:rPr>
          <w:delText xml:space="preserve">zhodnotenie výberových </w:delText>
        </w:r>
      </w:del>
      <w:ins w:id="52" w:author="Ondreička Peter" w:date="2026-01-13T12:06:00Z" w16du:dateUtc="2026-01-13T11:06:00Z">
        <w:r w:rsidR="00E24F07" w:rsidRPr="00CD63E4">
          <w:rPr>
            <w:color w:val="auto"/>
          </w:rPr>
          <w:t>výberov</w:t>
        </w:r>
        <w:r w:rsidR="00E24F07">
          <w:rPr>
            <w:color w:val="auto"/>
          </w:rPr>
          <w:t>é</w:t>
        </w:r>
        <w:r w:rsidR="00E24F07" w:rsidRPr="00CD63E4">
          <w:rPr>
            <w:color w:val="auto"/>
          </w:rPr>
          <w:t xml:space="preserve"> </w:t>
        </w:r>
      </w:ins>
      <w:r w:rsidRPr="00CD63E4">
        <w:rPr>
          <w:color w:val="auto"/>
        </w:rPr>
        <w:t>konan</w:t>
      </w:r>
      <w:ins w:id="53" w:author="Ondreička Peter" w:date="2026-01-13T12:06:00Z" w16du:dateUtc="2026-01-13T11:06:00Z">
        <w:r w:rsidR="00E24F07">
          <w:rPr>
            <w:color w:val="auto"/>
          </w:rPr>
          <w:t>ia</w:t>
        </w:r>
      </w:ins>
      <w:del w:id="54" w:author="Ondreička Peter" w:date="2026-01-13T12:06:00Z" w16du:dateUtc="2026-01-13T11:06:00Z">
        <w:r w:rsidRPr="00CD63E4" w:rsidDel="00E24F07">
          <w:rPr>
            <w:color w:val="auto"/>
          </w:rPr>
          <w:delText>í</w:delText>
        </w:r>
      </w:del>
      <w:r w:rsidRPr="00CD63E4">
        <w:rPr>
          <w:color w:val="auto"/>
        </w:rPr>
        <w:t xml:space="preserve">. Zhodnotí sa </w:t>
      </w:r>
      <w:r w:rsidR="7093B276" w:rsidRPr="00CD63E4">
        <w:rPr>
          <w:color w:val="auto"/>
        </w:rPr>
        <w:t xml:space="preserve">spôsob rozvoja pedagogických schopností </w:t>
      </w:r>
      <w:r w:rsidRPr="00CD63E4">
        <w:rPr>
          <w:color w:val="auto"/>
        </w:rPr>
        <w:t>aj kvalifikačný rast vysokoškolských učiteľov a výskumných a umeleckých pracovníkov,</w:t>
      </w:r>
      <w:r w:rsidR="375F9DD5" w:rsidRPr="00CD63E4">
        <w:rPr>
          <w:color w:val="auto"/>
        </w:rPr>
        <w:t xml:space="preserve"> vrátane uvedenia informácie o existencii</w:t>
      </w:r>
      <w:r w:rsidR="68C88D94" w:rsidRPr="00CD63E4">
        <w:rPr>
          <w:color w:val="auto"/>
        </w:rPr>
        <w:t xml:space="preserve"> vnútorného predpisu kariérneho rastu,</w:t>
      </w:r>
      <w:r w:rsidR="008449F6" w:rsidRPr="00CD63E4">
        <w:rPr>
          <w:color w:val="auto"/>
        </w:rPr>
        <w:t xml:space="preserve"> </w:t>
      </w:r>
      <w:r w:rsidRPr="00CD63E4">
        <w:rPr>
          <w:color w:val="auto"/>
        </w:rPr>
        <w:t xml:space="preserve">ako aj vzdelávanie administratívnych zamestnancov, či prevádzkových zamestnancov. </w:t>
      </w:r>
      <w:r w:rsidR="006B7397" w:rsidRPr="00CD63E4">
        <w:rPr>
          <w:color w:val="auto"/>
        </w:rPr>
        <w:t>Uvedú sa</w:t>
      </w:r>
      <w:r w:rsidRPr="00CD63E4">
        <w:rPr>
          <w:color w:val="auto"/>
        </w:rPr>
        <w:t xml:space="preserve"> informácie o zapojení zamestnancov </w:t>
      </w:r>
      <w:r w:rsidR="00530E7B" w:rsidRPr="00CD63E4">
        <w:rPr>
          <w:color w:val="auto"/>
        </w:rPr>
        <w:t>do mobility (prijatí/</w:t>
      </w:r>
      <w:r w:rsidRPr="00CD63E4">
        <w:rPr>
          <w:color w:val="auto"/>
        </w:rPr>
        <w:t>vyslaní, programy, d</w:t>
      </w:r>
      <w:r w:rsidR="00530E7B" w:rsidRPr="00CD63E4">
        <w:rPr>
          <w:color w:val="auto"/>
        </w:rPr>
        <w:t>ĺžka pobytov), zapojenie zamestnancov do iných ako výskumných projektov, podmienky, v ktorých sa vykonáva činnosť (pracovné prostredie, dostupnosť výpočtovej techniky, dostupnosť informačných zdrojov, zabezpečenie podporných/servisných činností – prihlasovanie na konferencie, zabezpečovanie domácich a zahraničných pracovných ciest, organizačné zabezpečenie seminárov, konferencií, publikačnej činnosti, zabezpečenie administratívnych činností spojených s </w:t>
      </w:r>
      <w:r w:rsidR="008C6570" w:rsidRPr="00CD63E4">
        <w:rPr>
          <w:color w:val="auto"/>
        </w:rPr>
        <w:t>projektmi, ich účtovaním a pod. (</w:t>
      </w:r>
      <w:r w:rsidR="00DD5F2E" w:rsidRPr="00CD63E4">
        <w:rPr>
          <w:color w:val="auto"/>
        </w:rPr>
        <w:t>t</w:t>
      </w:r>
      <w:r w:rsidR="00CC35AF" w:rsidRPr="00CD63E4">
        <w:rPr>
          <w:color w:val="auto"/>
        </w:rPr>
        <w:t xml:space="preserve">ext sa odvoláva na tabuľky č. </w:t>
      </w:r>
      <w:r w:rsidR="00683C1D" w:rsidRPr="00CD63E4">
        <w:rPr>
          <w:color w:val="auto"/>
        </w:rPr>
        <w:t>9, 1</w:t>
      </w:r>
      <w:r w:rsidR="005204BC" w:rsidRPr="00CD63E4">
        <w:rPr>
          <w:color w:val="auto"/>
        </w:rPr>
        <w:t>0 a 11</w:t>
      </w:r>
      <w:r w:rsidR="00DD5F2E" w:rsidRPr="00CD63E4">
        <w:rPr>
          <w:color w:val="auto"/>
        </w:rPr>
        <w:t xml:space="preserve"> </w:t>
      </w:r>
      <w:r w:rsidR="0036153E" w:rsidRPr="00CD63E4">
        <w:rPr>
          <w:color w:val="auto"/>
        </w:rPr>
        <w:t>tabuľkovej prílohy)</w:t>
      </w:r>
      <w:r w:rsidR="00DD5F2E" w:rsidRPr="00CD63E4">
        <w:rPr>
          <w:color w:val="auto"/>
        </w:rPr>
        <w:t>.</w:t>
      </w:r>
    </w:p>
    <w:p w14:paraId="144A5D23" w14:textId="77777777" w:rsidR="00B47A02" w:rsidRPr="00CD63E4" w:rsidRDefault="00B47A02" w:rsidP="00B47A02">
      <w:pPr>
        <w:rPr>
          <w:b/>
          <w:bCs/>
          <w:color w:val="auto"/>
        </w:rPr>
      </w:pPr>
    </w:p>
    <w:p w14:paraId="6B3F3EEF" w14:textId="77777777" w:rsidR="00815E7E" w:rsidRPr="00CD63E4" w:rsidRDefault="00815E7E" w:rsidP="001E70A9">
      <w:pPr>
        <w:numPr>
          <w:ilvl w:val="0"/>
          <w:numId w:val="6"/>
        </w:numPr>
        <w:rPr>
          <w:b/>
          <w:bCs/>
          <w:color w:val="auto"/>
        </w:rPr>
      </w:pPr>
      <w:r w:rsidRPr="00CD63E4">
        <w:rPr>
          <w:b/>
          <w:bCs/>
          <w:color w:val="auto"/>
        </w:rPr>
        <w:t>Podpora študentov</w:t>
      </w:r>
    </w:p>
    <w:p w14:paraId="738610EB" w14:textId="77777777" w:rsidR="00F879E7" w:rsidRPr="00CD63E4" w:rsidRDefault="00F879E7" w:rsidP="00F879E7">
      <w:pPr>
        <w:ind w:left="360"/>
        <w:rPr>
          <w:b/>
          <w:bCs/>
          <w:color w:val="auto"/>
        </w:rPr>
      </w:pPr>
    </w:p>
    <w:p w14:paraId="588104BA" w14:textId="4F8EEDCF" w:rsidR="00F879E7" w:rsidRPr="00CD63E4" w:rsidRDefault="00F879E7" w:rsidP="48CB9838">
      <w:pPr>
        <w:ind w:firstLine="360"/>
        <w:rPr>
          <w:color w:val="auto"/>
        </w:rPr>
      </w:pPr>
      <w:r w:rsidRPr="00CD63E4">
        <w:rPr>
          <w:color w:val="auto"/>
        </w:rPr>
        <w:t>V tejto časti vysoká škola uvádza informácie o podpore študentov – sociálnej (</w:t>
      </w:r>
      <w:r w:rsidR="002F7186" w:rsidRPr="00CD63E4">
        <w:rPr>
          <w:color w:val="auto"/>
        </w:rPr>
        <w:t xml:space="preserve">sociálne, </w:t>
      </w:r>
      <w:r w:rsidR="00766A5C" w:rsidRPr="00CD63E4">
        <w:rPr>
          <w:color w:val="auto"/>
        </w:rPr>
        <w:t xml:space="preserve">tehotenské a motivačné </w:t>
      </w:r>
      <w:r w:rsidRPr="00CD63E4">
        <w:rPr>
          <w:color w:val="auto"/>
        </w:rPr>
        <w:t>štipendiá,</w:t>
      </w:r>
      <w:r w:rsidR="00766A5C" w:rsidRPr="00CD63E4">
        <w:rPr>
          <w:color w:val="auto"/>
        </w:rPr>
        <w:t xml:space="preserve"> a </w:t>
      </w:r>
      <w:r w:rsidR="121478E2" w:rsidRPr="00CD63E4">
        <w:rPr>
          <w:color w:val="auto"/>
        </w:rPr>
        <w:t>štipendi</w:t>
      </w:r>
      <w:r w:rsidR="00766A5C" w:rsidRPr="00CD63E4">
        <w:rPr>
          <w:color w:val="auto"/>
        </w:rPr>
        <w:t>á</w:t>
      </w:r>
      <w:r w:rsidR="56AE6DF7" w:rsidRPr="00CD63E4">
        <w:rPr>
          <w:color w:val="auto"/>
        </w:rPr>
        <w:t xml:space="preserve"> z vlastných zdrojov</w:t>
      </w:r>
      <w:r w:rsidR="121478E2" w:rsidRPr="00CD63E4">
        <w:rPr>
          <w:color w:val="auto"/>
        </w:rPr>
        <w:t>,</w:t>
      </w:r>
      <w:r w:rsidRPr="00CD63E4">
        <w:rPr>
          <w:color w:val="auto"/>
        </w:rPr>
        <w:t xml:space="preserve"> poskytovanie príspevkov na ubytovanie, </w:t>
      </w:r>
      <w:r w:rsidR="00DF7107" w:rsidRPr="00CD63E4">
        <w:rPr>
          <w:color w:val="auto"/>
        </w:rPr>
        <w:t>pôžičky, možnosti stravovania), rozsah a aktivity zamerané na konzultantské a poradenské činnosti</w:t>
      </w:r>
      <w:r w:rsidR="650594B2" w:rsidRPr="00CD63E4">
        <w:rPr>
          <w:color w:val="auto"/>
        </w:rPr>
        <w:t>, vrátane študentov so špecifickými potrebami</w:t>
      </w:r>
      <w:r w:rsidR="00DF7107" w:rsidRPr="00CD63E4">
        <w:rPr>
          <w:color w:val="auto"/>
        </w:rPr>
        <w:t xml:space="preserve"> (počet zamestnancov, počet hodín konzultácií a poradenstva, témy poradenstva/konzultácií a pod.). </w:t>
      </w:r>
      <w:r w:rsidR="004F1619" w:rsidRPr="001C7477">
        <w:rPr>
          <w:color w:val="auto"/>
        </w:rPr>
        <w:t xml:space="preserve">Vysoká škola uvedie informácie o ďalšej podpore študentov, akými je napr. kariérové poradenstvo, psychologické </w:t>
      </w:r>
      <w:r w:rsidR="004F1619" w:rsidRPr="001C7477">
        <w:rPr>
          <w:color w:val="auto"/>
        </w:rPr>
        <w:lastRenderedPageBreak/>
        <w:t xml:space="preserve">poradenstvo,  </w:t>
      </w:r>
      <w:ins w:id="55" w:author="Ondreička Peter" w:date="2026-01-13T12:07:00Z" w16du:dateUtc="2026-01-13T11:07:00Z">
        <w:r w:rsidR="00E24F07">
          <w:rPr>
            <w:color w:val="auto"/>
          </w:rPr>
          <w:t xml:space="preserve">podporné mechanizmy pre priechod štúdiom, </w:t>
        </w:r>
      </w:ins>
      <w:r w:rsidR="004F1619" w:rsidRPr="001C7477">
        <w:rPr>
          <w:color w:val="auto"/>
        </w:rPr>
        <w:t>systém tútorstva</w:t>
      </w:r>
      <w:ins w:id="56" w:author="Ondreička Peter" w:date="2026-01-14T10:28:00Z" w16du:dateUtc="2026-01-14T09:28:00Z">
        <w:r w:rsidR="00006D53">
          <w:rPr>
            <w:color w:val="auto"/>
          </w:rPr>
          <w:t>,</w:t>
        </w:r>
      </w:ins>
      <w:r w:rsidR="00CF4866" w:rsidRPr="001C7477">
        <w:rPr>
          <w:color w:val="auto"/>
        </w:rPr>
        <w:t xml:space="preserve"> </w:t>
      </w:r>
      <w:del w:id="57" w:author="Ondreička Peter" w:date="2026-01-14T10:28:00Z" w16du:dateUtc="2026-01-14T09:28:00Z">
        <w:r w:rsidR="00CF4866" w:rsidRPr="001C7477" w:rsidDel="00006D53">
          <w:rPr>
            <w:color w:val="auto"/>
          </w:rPr>
          <w:delText>(</w:delText>
        </w:r>
        <w:r w:rsidR="00CD2053" w:rsidRPr="001C7477" w:rsidDel="00006D53">
          <w:rPr>
            <w:color w:val="auto"/>
          </w:rPr>
          <w:delText xml:space="preserve">napr. </w:delText>
        </w:r>
      </w:del>
      <w:r w:rsidR="00CF4866" w:rsidRPr="001C7477">
        <w:rPr>
          <w:color w:val="auto"/>
        </w:rPr>
        <w:t>buddy systém</w:t>
      </w:r>
      <w:del w:id="58" w:author="Ondreička Peter" w:date="2026-01-14T10:28:00Z" w16du:dateUtc="2026-01-14T09:28:00Z">
        <w:r w:rsidR="00CF4866" w:rsidRPr="001C7477" w:rsidDel="00006D53">
          <w:rPr>
            <w:color w:val="auto"/>
          </w:rPr>
          <w:delText>)</w:delText>
        </w:r>
      </w:del>
      <w:r w:rsidR="004F1619" w:rsidRPr="001C7477">
        <w:rPr>
          <w:color w:val="auto"/>
        </w:rPr>
        <w:t xml:space="preserve">, </w:t>
      </w:r>
      <w:r w:rsidR="00CD2053" w:rsidRPr="001C7477">
        <w:rPr>
          <w:color w:val="auto"/>
        </w:rPr>
        <w:t>aktivity</w:t>
      </w:r>
      <w:r w:rsidR="004F1619" w:rsidRPr="001C7477">
        <w:rPr>
          <w:color w:val="auto"/>
        </w:rPr>
        <w:t xml:space="preserve"> v oblasti integrácie</w:t>
      </w:r>
      <w:r w:rsidR="00CD2053" w:rsidRPr="001C7477">
        <w:rPr>
          <w:color w:val="auto"/>
        </w:rPr>
        <w:t xml:space="preserve"> študentov do akademickej obce (špecificky pre zahraničných študentov)</w:t>
      </w:r>
      <w:r w:rsidR="00DB2A2E" w:rsidRPr="001C7477">
        <w:rPr>
          <w:color w:val="auto"/>
        </w:rPr>
        <w:t>,</w:t>
      </w:r>
      <w:r w:rsidR="004F1619" w:rsidRPr="001C7477">
        <w:rPr>
          <w:color w:val="auto"/>
        </w:rPr>
        <w:t> inklúzie a iné.</w:t>
      </w:r>
      <w:r w:rsidR="004F1619">
        <w:rPr>
          <w:color w:val="auto"/>
        </w:rPr>
        <w:t xml:space="preserve"> </w:t>
      </w:r>
      <w:r w:rsidR="4B17AD9D" w:rsidRPr="00CD63E4">
        <w:rPr>
          <w:color w:val="auto"/>
        </w:rPr>
        <w:t xml:space="preserve">Stručne sa uvedie spôsob prijímacích skúšok, vrátane informácie či sa </w:t>
      </w:r>
      <w:r w:rsidR="0057349E" w:rsidRPr="00CD63E4">
        <w:rPr>
          <w:color w:val="auto"/>
        </w:rPr>
        <w:t xml:space="preserve">poskytujú prípravné kurzy a iné podporné konzultácie k prijímacím skúškam, </w:t>
      </w:r>
      <w:r w:rsidR="4B17AD9D" w:rsidRPr="00CD63E4">
        <w:rPr>
          <w:color w:val="auto"/>
        </w:rPr>
        <w:t>opatrenia na predchádzanie a obmedzenie predčasného ukončenia štúdia</w:t>
      </w:r>
      <w:del w:id="59" w:author="Ondreička Peter" w:date="2026-01-14T10:29:00Z" w16du:dateUtc="2026-01-14T09:29:00Z">
        <w:r w:rsidR="37FC8230" w:rsidRPr="00CD63E4" w:rsidDel="00006D53">
          <w:rPr>
            <w:color w:val="auto"/>
          </w:rPr>
          <w:delText>,</w:delText>
        </w:r>
        <w:r w:rsidR="4B17AD9D" w:rsidRPr="00CD63E4" w:rsidDel="00006D53">
          <w:rPr>
            <w:color w:val="auto"/>
          </w:rPr>
          <w:delText xml:space="preserve"> práca s mimoriadne nadanými študentami a záujemcami o štúdium</w:delText>
        </w:r>
      </w:del>
      <w:r w:rsidR="4B17AD9D" w:rsidRPr="00CD63E4">
        <w:rPr>
          <w:color w:val="auto"/>
        </w:rPr>
        <w:t xml:space="preserve">. </w:t>
      </w:r>
      <w:r w:rsidR="006B7397" w:rsidRPr="00CD63E4">
        <w:rPr>
          <w:color w:val="auto"/>
        </w:rPr>
        <w:t xml:space="preserve">Uvádzajú sa </w:t>
      </w:r>
      <w:r w:rsidR="00DF7107" w:rsidRPr="00CD63E4">
        <w:rPr>
          <w:color w:val="auto"/>
        </w:rPr>
        <w:t>aj</w:t>
      </w:r>
      <w:r w:rsidR="3D7856C0" w:rsidRPr="00CD63E4">
        <w:rPr>
          <w:color w:val="auto"/>
        </w:rPr>
        <w:t xml:space="preserve"> </w:t>
      </w:r>
      <w:r w:rsidR="228A4B32" w:rsidRPr="00CD63E4">
        <w:rPr>
          <w:color w:val="auto"/>
        </w:rPr>
        <w:t>(v prípade releva</w:t>
      </w:r>
      <w:r w:rsidR="5796A840" w:rsidRPr="00CD63E4">
        <w:rPr>
          <w:color w:val="auto"/>
        </w:rPr>
        <w:t>n</w:t>
      </w:r>
      <w:r w:rsidR="228A4B32" w:rsidRPr="00CD63E4">
        <w:rPr>
          <w:color w:val="auto"/>
        </w:rPr>
        <w:t xml:space="preserve">tných študijných programov) </w:t>
      </w:r>
      <w:r w:rsidR="3D7856C0" w:rsidRPr="00CD63E4">
        <w:rPr>
          <w:color w:val="auto"/>
        </w:rPr>
        <w:t>podmienky zabezpečenia praxí pre študentov (na klinických pracoviskách, v zdravotníckych zariadeniach, v sociálnych zariadeniach, či zmluvné zabezpečenie praxe v komerčnej sfére a pod.) a</w:t>
      </w:r>
      <w:r w:rsidR="00DF7107" w:rsidRPr="00CD63E4">
        <w:rPr>
          <w:color w:val="auto"/>
        </w:rPr>
        <w:t xml:space="preserve"> aktivity, ktoré vysoká škola zorganizovala za účelom zlepšenia voľno</w:t>
      </w:r>
      <w:r w:rsidR="005204BC" w:rsidRPr="00CD63E4">
        <w:rPr>
          <w:color w:val="auto"/>
        </w:rPr>
        <w:t xml:space="preserve"> č</w:t>
      </w:r>
      <w:r w:rsidR="00DF7107" w:rsidRPr="00CD63E4">
        <w:rPr>
          <w:color w:val="auto"/>
        </w:rPr>
        <w:t>asových aktivít študentov, podpora spolkovej a klubovej činnosti, či športových aktivít.</w:t>
      </w:r>
      <w:r w:rsidR="00631794" w:rsidRPr="00CD63E4">
        <w:rPr>
          <w:color w:val="auto"/>
        </w:rPr>
        <w:t xml:space="preserve"> </w:t>
      </w:r>
      <w:r w:rsidR="006B7397" w:rsidRPr="00CD63E4">
        <w:rPr>
          <w:color w:val="auto"/>
        </w:rPr>
        <w:t xml:space="preserve">Vysoká škola uvádza </w:t>
      </w:r>
      <w:r w:rsidR="00631794" w:rsidRPr="00CD63E4">
        <w:rPr>
          <w:color w:val="auto"/>
        </w:rPr>
        <w:t xml:space="preserve">vyhodnotenie plnenia dlhodobého zámeru vysokej školy v tejto </w:t>
      </w:r>
      <w:r w:rsidR="00163933" w:rsidRPr="00CD63E4">
        <w:rPr>
          <w:color w:val="auto"/>
        </w:rPr>
        <w:t xml:space="preserve">oblasti, či vyjadrenie spokojnosti študentov s kvalitou poskytovaných služieb (ubytovania, dostupnosti administratívnych zamestnancov vysokej školy, </w:t>
      </w:r>
      <w:r w:rsidR="00DF73E7" w:rsidRPr="00CD63E4">
        <w:rPr>
          <w:color w:val="auto"/>
        </w:rPr>
        <w:t>so stravovacími službami, knižnicou, lokalizáciou pracovísk, študijným prostredím, výpočtovou technikou, ...)</w:t>
      </w:r>
      <w:r w:rsidR="00FF3189" w:rsidRPr="00CD63E4">
        <w:rPr>
          <w:color w:val="auto"/>
        </w:rPr>
        <w:t>.</w:t>
      </w:r>
      <w:r w:rsidR="00DD070F" w:rsidRPr="00CD63E4">
        <w:rPr>
          <w:color w:val="auto"/>
        </w:rPr>
        <w:t xml:space="preserve"> Odporúčajú sa uviesť aj možnosti práce študentov popri štúdi</w:t>
      </w:r>
      <w:r w:rsidR="00316393" w:rsidRPr="00CD63E4">
        <w:rPr>
          <w:color w:val="auto"/>
        </w:rPr>
        <w:t>u</w:t>
      </w:r>
      <w:r w:rsidR="00DD070F" w:rsidRPr="00CD63E4">
        <w:rPr>
          <w:color w:val="auto"/>
        </w:rPr>
        <w:t xml:space="preserve"> pre vysokú školu</w:t>
      </w:r>
      <w:r w:rsidR="0B5012E6" w:rsidRPr="00CD63E4">
        <w:rPr>
          <w:color w:val="auto"/>
        </w:rPr>
        <w:t>.</w:t>
      </w:r>
      <w:ins w:id="60" w:author="Ondreička Peter" w:date="2026-01-13T12:57:00Z" w16du:dateUtc="2026-01-13T11:57:00Z">
        <w:r w:rsidR="00D91FB0">
          <w:rPr>
            <w:color w:val="auto"/>
          </w:rPr>
          <w:t xml:space="preserve"> Vysoká škola tiež p</w:t>
        </w:r>
      </w:ins>
      <w:ins w:id="61" w:author="Ondreička Peter" w:date="2026-01-13T12:58:00Z" w16du:dateUtc="2026-01-13T11:58:00Z">
        <w:r w:rsidR="00D91FB0">
          <w:rPr>
            <w:color w:val="auto"/>
          </w:rPr>
          <w:t>opíše spôsob podpory a rozvoja talentovaných študentov (najmä činnosti mimo štipendií zo štátneho rozpočtu a EU zdrojov)</w:t>
        </w:r>
      </w:ins>
      <w:ins w:id="62" w:author="Ondreička Peter" w:date="2026-01-14T10:29:00Z" w16du:dateUtc="2026-01-14T09:29:00Z">
        <w:r w:rsidR="00006D53">
          <w:rPr>
            <w:color w:val="auto"/>
          </w:rPr>
          <w:t xml:space="preserve"> a opatrenia na prilákanie talentovaných a nadpriemerných </w:t>
        </w:r>
      </w:ins>
      <w:ins w:id="63" w:author="Ondreička Peter" w:date="2026-01-14T15:16:00Z" w16du:dateUtc="2026-01-14T14:16:00Z">
        <w:r w:rsidR="007A026D">
          <w:rPr>
            <w:color w:val="auto"/>
          </w:rPr>
          <w:t>študentov</w:t>
        </w:r>
      </w:ins>
      <w:ins w:id="64" w:author="Ondreička Peter" w:date="2026-01-13T12:58:00Z" w16du:dateUtc="2026-01-13T11:58:00Z">
        <w:r w:rsidR="00D91FB0">
          <w:rPr>
            <w:color w:val="auto"/>
          </w:rPr>
          <w:t>.</w:t>
        </w:r>
      </w:ins>
    </w:p>
    <w:p w14:paraId="407CFF9D" w14:textId="68D08F01" w:rsidR="48CB9838" w:rsidRPr="00CD63E4" w:rsidRDefault="48CB9838" w:rsidP="48CB9838">
      <w:pPr>
        <w:ind w:firstLine="360"/>
        <w:rPr>
          <w:color w:val="auto"/>
        </w:rPr>
      </w:pPr>
    </w:p>
    <w:p w14:paraId="24AD5266" w14:textId="6B2F79C1" w:rsidR="11FC1CC0" w:rsidRPr="00CD63E4" w:rsidRDefault="11FC1CC0" w:rsidP="48CB9838">
      <w:pPr>
        <w:pStyle w:val="Odsekzoznamu"/>
        <w:numPr>
          <w:ilvl w:val="0"/>
          <w:numId w:val="6"/>
        </w:numPr>
        <w:rPr>
          <w:b/>
          <w:bCs/>
          <w:color w:val="auto"/>
        </w:rPr>
      </w:pPr>
      <w:r w:rsidRPr="00CD63E4">
        <w:rPr>
          <w:b/>
          <w:bCs/>
          <w:color w:val="auto"/>
        </w:rPr>
        <w:t>Absolventi</w:t>
      </w:r>
    </w:p>
    <w:p w14:paraId="5D9AE86B" w14:textId="1A9CFA95" w:rsidR="48CB9838" w:rsidRPr="00CD63E4" w:rsidRDefault="48CB9838" w:rsidP="48CB9838">
      <w:pPr>
        <w:ind w:firstLine="360"/>
        <w:rPr>
          <w:color w:val="auto"/>
        </w:rPr>
      </w:pPr>
    </w:p>
    <w:p w14:paraId="637805D2" w14:textId="15947186" w:rsidR="00F879E7" w:rsidRPr="00CD63E4" w:rsidRDefault="31AE1979" w:rsidP="008449F6">
      <w:pPr>
        <w:rPr>
          <w:color w:val="auto"/>
        </w:rPr>
      </w:pPr>
      <w:r w:rsidRPr="00CD63E4">
        <w:rPr>
          <w:color w:val="auto"/>
        </w:rPr>
        <w:t>Vysoká škola uvedie akým spôsobom udržiava kontakt so svojimi absolventami (Alumni klub</w:t>
      </w:r>
      <w:r w:rsidR="5C6B6DAD" w:rsidRPr="00CD63E4">
        <w:rPr>
          <w:color w:val="auto"/>
        </w:rPr>
        <w:t>, aktivity, stretnutia</w:t>
      </w:r>
      <w:r w:rsidRPr="00CD63E4">
        <w:rPr>
          <w:color w:val="auto"/>
        </w:rPr>
        <w:t xml:space="preserve"> a pod.)</w:t>
      </w:r>
      <w:r w:rsidR="7A4B3A2A" w:rsidRPr="00CD63E4">
        <w:rPr>
          <w:color w:val="auto"/>
        </w:rPr>
        <w:t xml:space="preserve">, akým spôsobom sleduje </w:t>
      </w:r>
      <w:r w:rsidR="199925F1" w:rsidRPr="00CD63E4">
        <w:rPr>
          <w:color w:val="auto"/>
        </w:rPr>
        <w:t xml:space="preserve">ich </w:t>
      </w:r>
      <w:r w:rsidR="7A4B3A2A" w:rsidRPr="00CD63E4">
        <w:rPr>
          <w:color w:val="auto"/>
        </w:rPr>
        <w:t>zamestnanosť</w:t>
      </w:r>
      <w:r w:rsidR="3201D020" w:rsidRPr="00CD63E4">
        <w:rPr>
          <w:color w:val="auto"/>
        </w:rPr>
        <w:t>,</w:t>
      </w:r>
      <w:r w:rsidR="5269DFFA" w:rsidRPr="00CD63E4">
        <w:rPr>
          <w:color w:val="auto"/>
        </w:rPr>
        <w:t xml:space="preserve"> uplatniteľnosť (napr. formou prieskumov),</w:t>
      </w:r>
      <w:r w:rsidR="3201D020" w:rsidRPr="00CD63E4">
        <w:rPr>
          <w:color w:val="auto"/>
        </w:rPr>
        <w:t xml:space="preserve"> vrátane opatrení na </w:t>
      </w:r>
      <w:r w:rsidR="166CF74C" w:rsidRPr="00CD63E4">
        <w:rPr>
          <w:color w:val="auto"/>
        </w:rPr>
        <w:t xml:space="preserve">ich </w:t>
      </w:r>
      <w:r w:rsidR="3201D020" w:rsidRPr="00CD63E4">
        <w:rPr>
          <w:color w:val="auto"/>
        </w:rPr>
        <w:t xml:space="preserve">zvyšovanie a </w:t>
      </w:r>
      <w:r w:rsidR="7D5C9187" w:rsidRPr="00CD63E4">
        <w:rPr>
          <w:color w:val="auto"/>
        </w:rPr>
        <w:t>zohľadnenie napr. v úprave študijných programov</w:t>
      </w:r>
      <w:r w:rsidR="3F14D4B3" w:rsidRPr="00CD63E4">
        <w:rPr>
          <w:color w:val="auto"/>
        </w:rPr>
        <w:t xml:space="preserve"> a spolupráci s potencionálnymi budúcimi zamestnávateľmi. </w:t>
      </w:r>
    </w:p>
    <w:p w14:paraId="7AD3D35B" w14:textId="77777777" w:rsidR="008449F6" w:rsidRPr="00CD63E4" w:rsidRDefault="008449F6" w:rsidP="008449F6">
      <w:pPr>
        <w:rPr>
          <w:color w:val="auto"/>
        </w:rPr>
      </w:pPr>
    </w:p>
    <w:p w14:paraId="21F4A0C2" w14:textId="1BAF802F" w:rsidR="00815E7E" w:rsidRPr="00CD63E4" w:rsidRDefault="00CC35AF" w:rsidP="008449F6">
      <w:pPr>
        <w:pStyle w:val="Odsekzoznamu"/>
        <w:numPr>
          <w:ilvl w:val="0"/>
          <w:numId w:val="6"/>
        </w:numPr>
        <w:rPr>
          <w:b/>
          <w:bCs/>
          <w:color w:val="auto"/>
        </w:rPr>
      </w:pPr>
      <w:r w:rsidRPr="00CD63E4">
        <w:rPr>
          <w:b/>
          <w:bCs/>
          <w:color w:val="auto"/>
        </w:rPr>
        <w:t>Podporné činnosti vysokej školy</w:t>
      </w:r>
    </w:p>
    <w:p w14:paraId="463F29E8" w14:textId="77777777" w:rsidR="007E6A5B" w:rsidRPr="00CD63E4" w:rsidRDefault="007E6A5B" w:rsidP="007E6A5B">
      <w:pPr>
        <w:ind w:left="360"/>
        <w:rPr>
          <w:b/>
          <w:bCs/>
          <w:color w:val="auto"/>
        </w:rPr>
      </w:pPr>
    </w:p>
    <w:p w14:paraId="7D43AB2A" w14:textId="3F5046FE" w:rsidR="007E6A5B" w:rsidRPr="00CD63E4" w:rsidRDefault="006B7397" w:rsidP="007E6A5B">
      <w:pPr>
        <w:ind w:firstLine="360"/>
        <w:rPr>
          <w:color w:val="auto"/>
        </w:rPr>
      </w:pPr>
      <w:r w:rsidRPr="00CD63E4">
        <w:rPr>
          <w:color w:val="auto"/>
        </w:rPr>
        <w:t>Vysoká škola uvádza</w:t>
      </w:r>
      <w:r w:rsidR="007E6A5B" w:rsidRPr="00CD63E4">
        <w:rPr>
          <w:color w:val="auto"/>
        </w:rPr>
        <w:t xml:space="preserve"> výsledky a aktivity v podporných činnostiach vysokej školy, najmä rozvoj informačných systémov, knižnice, ubytovania/stravovania pre zamestnancov a pod.</w:t>
      </w:r>
      <w:r w:rsidR="00FF3189" w:rsidRPr="00CD63E4">
        <w:rPr>
          <w:color w:val="auto"/>
        </w:rPr>
        <w:t xml:space="preserve"> odporúča sa zhodnotiť plnenie dlhodobého zámeru v tejto oblasti.</w:t>
      </w:r>
    </w:p>
    <w:p w14:paraId="05C04ED3" w14:textId="078D9D03" w:rsidR="002F7186" w:rsidRPr="00CD63E4" w:rsidRDefault="002F7186" w:rsidP="007E6A5B">
      <w:pPr>
        <w:ind w:firstLine="360"/>
        <w:rPr>
          <w:color w:val="auto"/>
        </w:rPr>
      </w:pPr>
    </w:p>
    <w:p w14:paraId="3B7B4B86" w14:textId="77777777" w:rsidR="00FF3189" w:rsidRPr="00CD63E4" w:rsidRDefault="00FF3189" w:rsidP="007E6A5B">
      <w:pPr>
        <w:ind w:firstLine="360"/>
        <w:rPr>
          <w:color w:val="auto"/>
        </w:rPr>
      </w:pPr>
    </w:p>
    <w:p w14:paraId="64DB423F" w14:textId="77777777" w:rsidR="0009070E" w:rsidRPr="00CD63E4" w:rsidRDefault="0009070E" w:rsidP="001E70A9">
      <w:pPr>
        <w:numPr>
          <w:ilvl w:val="0"/>
          <w:numId w:val="6"/>
        </w:numPr>
        <w:rPr>
          <w:b/>
          <w:bCs/>
          <w:color w:val="auto"/>
        </w:rPr>
      </w:pPr>
      <w:r w:rsidRPr="00CD63E4">
        <w:rPr>
          <w:b/>
          <w:bCs/>
          <w:color w:val="auto"/>
        </w:rPr>
        <w:t>Rozvoj vysokej školy</w:t>
      </w:r>
    </w:p>
    <w:p w14:paraId="3A0FF5F2" w14:textId="77777777" w:rsidR="00FF3189" w:rsidRPr="00CD63E4" w:rsidRDefault="00FF3189" w:rsidP="00FF3189">
      <w:pPr>
        <w:ind w:left="360"/>
        <w:rPr>
          <w:color w:val="auto"/>
        </w:rPr>
      </w:pPr>
    </w:p>
    <w:p w14:paraId="097C3DB1" w14:textId="08F68D08" w:rsidR="00FF3189" w:rsidRPr="00CD63E4" w:rsidRDefault="006B7397" w:rsidP="00914ED4">
      <w:pPr>
        <w:ind w:firstLine="360"/>
        <w:rPr>
          <w:color w:val="auto"/>
        </w:rPr>
      </w:pPr>
      <w:r w:rsidRPr="00CD63E4">
        <w:rPr>
          <w:color w:val="auto"/>
        </w:rPr>
        <w:t>Vysoká škola uvádza</w:t>
      </w:r>
      <w:r w:rsidR="00FF3189" w:rsidRPr="00CD63E4">
        <w:rPr>
          <w:color w:val="auto"/>
        </w:rPr>
        <w:t xml:space="preserve"> rozvojové projekty, ktoré uskutočňovala v danom roku, zdroj financovania (v rámci dotácie na rozvoj vysokej školy, z vlastných zdrojov, štrukturálne fondy, </w:t>
      </w:r>
      <w:r w:rsidR="00757ABB">
        <w:rPr>
          <w:color w:val="auto"/>
        </w:rPr>
        <w:t>Plán obnovy a</w:t>
      </w:r>
      <w:r w:rsidR="00043F18">
        <w:rPr>
          <w:color w:val="auto"/>
        </w:rPr>
        <w:t> </w:t>
      </w:r>
      <w:r w:rsidR="00757ABB">
        <w:rPr>
          <w:color w:val="auto"/>
        </w:rPr>
        <w:t>odolnosti</w:t>
      </w:r>
      <w:r w:rsidR="00043F18">
        <w:rPr>
          <w:color w:val="auto"/>
        </w:rPr>
        <w:t xml:space="preserve"> </w:t>
      </w:r>
      <w:r w:rsidR="00FF3189" w:rsidRPr="00CD63E4">
        <w:rPr>
          <w:color w:val="auto"/>
        </w:rPr>
        <w:t>a pod.)</w:t>
      </w:r>
      <w:r w:rsidRPr="00CD63E4">
        <w:rPr>
          <w:color w:val="auto"/>
        </w:rPr>
        <w:t>, i</w:t>
      </w:r>
      <w:r w:rsidR="002F66A3" w:rsidRPr="00CD63E4">
        <w:rPr>
          <w:color w:val="auto"/>
        </w:rPr>
        <w:t>ch ciele,</w:t>
      </w:r>
      <w:r w:rsidR="00F122AF" w:rsidRPr="00CD63E4">
        <w:rPr>
          <w:color w:val="auto"/>
        </w:rPr>
        <w:t> stav realizácie</w:t>
      </w:r>
      <w:r w:rsidR="003E053C" w:rsidRPr="00CD63E4">
        <w:rPr>
          <w:color w:val="auto"/>
        </w:rPr>
        <w:t xml:space="preserve"> a</w:t>
      </w:r>
      <w:r w:rsidR="00914ED4" w:rsidRPr="00CD63E4">
        <w:rPr>
          <w:color w:val="auto"/>
        </w:rPr>
        <w:t xml:space="preserve"> dosiahnuté výsledky</w:t>
      </w:r>
      <w:r w:rsidR="004A12F6" w:rsidRPr="00CD63E4">
        <w:rPr>
          <w:color w:val="auto"/>
        </w:rPr>
        <w:t xml:space="preserve"> s ohľadom na dlhodobý zámer vysokej školy</w:t>
      </w:r>
      <w:r w:rsidR="00914ED4" w:rsidRPr="00CD63E4">
        <w:rPr>
          <w:color w:val="auto"/>
        </w:rPr>
        <w:t>.</w:t>
      </w:r>
    </w:p>
    <w:p w14:paraId="600EE418" w14:textId="77777777" w:rsidR="008449F6" w:rsidRPr="00CD63E4" w:rsidRDefault="008449F6" w:rsidP="00914ED4">
      <w:pPr>
        <w:ind w:firstLine="360"/>
        <w:rPr>
          <w:color w:val="auto"/>
        </w:rPr>
      </w:pPr>
    </w:p>
    <w:p w14:paraId="5630AD66" w14:textId="77777777" w:rsidR="00FF3189" w:rsidRPr="00CD63E4" w:rsidRDefault="00FF3189" w:rsidP="00FF3189">
      <w:pPr>
        <w:ind w:left="360"/>
        <w:rPr>
          <w:color w:val="auto"/>
        </w:rPr>
      </w:pPr>
    </w:p>
    <w:p w14:paraId="01B1DCAD" w14:textId="0F2527CD" w:rsidR="0009070E" w:rsidRPr="00CD63E4" w:rsidRDefault="6BC51362" w:rsidP="001E70A9">
      <w:pPr>
        <w:numPr>
          <w:ilvl w:val="0"/>
          <w:numId w:val="6"/>
        </w:numPr>
        <w:rPr>
          <w:b/>
          <w:bCs/>
          <w:color w:val="auto"/>
        </w:rPr>
      </w:pPr>
      <w:bookmarkStart w:id="65" w:name="_Hlk219200850"/>
      <w:r w:rsidRPr="00CD63E4">
        <w:rPr>
          <w:b/>
          <w:bCs/>
          <w:color w:val="auto"/>
        </w:rPr>
        <w:t xml:space="preserve">Internacionalizácia a </w:t>
      </w:r>
      <w:r w:rsidR="72797112" w:rsidRPr="00CD63E4">
        <w:rPr>
          <w:b/>
          <w:bCs/>
          <w:color w:val="auto"/>
        </w:rPr>
        <w:t>m</w:t>
      </w:r>
      <w:r w:rsidR="0009070E" w:rsidRPr="00CD63E4">
        <w:rPr>
          <w:b/>
          <w:bCs/>
          <w:color w:val="auto"/>
        </w:rPr>
        <w:t>edzinárodné aktivity vysokej školy</w:t>
      </w:r>
    </w:p>
    <w:p w14:paraId="61829076" w14:textId="77777777" w:rsidR="00DD070F" w:rsidRPr="00CD63E4" w:rsidRDefault="00DD070F" w:rsidP="00DD070F">
      <w:pPr>
        <w:rPr>
          <w:b/>
          <w:bCs/>
          <w:color w:val="auto"/>
        </w:rPr>
      </w:pPr>
    </w:p>
    <w:p w14:paraId="6A87C26F" w14:textId="78CA3985" w:rsidR="00DD070F" w:rsidRPr="00CD63E4" w:rsidRDefault="5E9EDD7F" w:rsidP="48CB9838">
      <w:pPr>
        <w:ind w:firstLine="360"/>
        <w:rPr>
          <w:color w:val="auto"/>
        </w:rPr>
      </w:pPr>
      <w:r w:rsidRPr="00CD63E4">
        <w:rPr>
          <w:color w:val="auto"/>
        </w:rPr>
        <w:t xml:space="preserve">V tejto časti vysoká škola uvedie informácie o svojich aktivitách v rámci internacionalizácie a medzinárodnej spolupráce, najmä z pohľadu plnenia cieľov stanovených pre túto oblasť v dlhodobom zámere vysokej školy, resp. stratégii internacionalizácie. </w:t>
      </w:r>
      <w:r w:rsidR="004F1619" w:rsidRPr="001C7477">
        <w:rPr>
          <w:color w:val="auto"/>
        </w:rPr>
        <w:t xml:space="preserve">Ak sa vysoká škola zúčastnila medzinárodných veľtrhov, uvádza </w:t>
      </w:r>
      <w:r w:rsidR="00CF4866" w:rsidRPr="001C7477">
        <w:rPr>
          <w:color w:val="auto"/>
        </w:rPr>
        <w:t>stručné vyhodnotenie</w:t>
      </w:r>
      <w:r w:rsidR="000F6CD4" w:rsidRPr="001C7477">
        <w:rPr>
          <w:color w:val="auto"/>
        </w:rPr>
        <w:t xml:space="preserve"> </w:t>
      </w:r>
      <w:r w:rsidR="00CF4866" w:rsidRPr="001C7477">
        <w:rPr>
          <w:color w:val="auto"/>
        </w:rPr>
        <w:t>účasti na</w:t>
      </w:r>
      <w:r w:rsidR="000F6CD4" w:rsidRPr="001C7477">
        <w:rPr>
          <w:color w:val="auto"/>
        </w:rPr>
        <w:t> jednotlivých veľtrho</w:t>
      </w:r>
      <w:r w:rsidR="00CF4866" w:rsidRPr="001C7477">
        <w:rPr>
          <w:color w:val="auto"/>
        </w:rPr>
        <w:t>ch</w:t>
      </w:r>
      <w:r w:rsidR="000F6CD4" w:rsidRPr="001C7477">
        <w:rPr>
          <w:color w:val="auto"/>
        </w:rPr>
        <w:t>.</w:t>
      </w:r>
      <w:r w:rsidR="004F1619" w:rsidRPr="001C7477">
        <w:rPr>
          <w:color w:val="auto"/>
        </w:rPr>
        <w:t xml:space="preserve"> Ak je vysoká škola členom aliancie Európskych univerzít, uvedie informácie o činnosti aliancie a</w:t>
      </w:r>
      <w:r w:rsidR="00CF4866" w:rsidRPr="001C7477">
        <w:rPr>
          <w:color w:val="auto"/>
        </w:rPr>
        <w:t> formách spolupráce</w:t>
      </w:r>
      <w:r w:rsidR="004F1619" w:rsidRPr="001C7477">
        <w:rPr>
          <w:color w:val="auto"/>
        </w:rPr>
        <w:t xml:space="preserve"> vysokej školy </w:t>
      </w:r>
      <w:r w:rsidR="00CF4866" w:rsidRPr="001C7477">
        <w:rPr>
          <w:color w:val="auto"/>
        </w:rPr>
        <w:t xml:space="preserve">s partnermi </w:t>
      </w:r>
      <w:r w:rsidR="004F1619" w:rsidRPr="001C7477">
        <w:rPr>
          <w:color w:val="auto"/>
        </w:rPr>
        <w:t>v rámci aliancie</w:t>
      </w:r>
      <w:r w:rsidR="004F1619">
        <w:rPr>
          <w:color w:val="auto"/>
        </w:rPr>
        <w:t xml:space="preserve">. </w:t>
      </w:r>
      <w:r w:rsidR="2D1551D3" w:rsidRPr="00CD63E4">
        <w:rPr>
          <w:color w:val="auto"/>
        </w:rPr>
        <w:t>Uvedie sa spôsob podpory účasti študentov</w:t>
      </w:r>
      <w:r w:rsidR="6922ACEF" w:rsidRPr="00CD63E4">
        <w:rPr>
          <w:color w:val="auto"/>
        </w:rPr>
        <w:t xml:space="preserve"> a zamestnancov na mobilitných schémach, spôsob integrácie zahraničných študentov </w:t>
      </w:r>
      <w:r w:rsidR="0145D992" w:rsidRPr="00CD63E4">
        <w:rPr>
          <w:color w:val="auto"/>
        </w:rPr>
        <w:t xml:space="preserve">a pracovníkov a všetky relevantné aktivity v oblasti internacionalizácie, vrátane </w:t>
      </w:r>
      <w:r w:rsidR="009F47DF" w:rsidRPr="00CD63E4">
        <w:rPr>
          <w:color w:val="auto"/>
        </w:rPr>
        <w:t xml:space="preserve"> pôsobeni</w:t>
      </w:r>
      <w:r w:rsidR="00043F18">
        <w:rPr>
          <w:color w:val="auto"/>
        </w:rPr>
        <w:t>a</w:t>
      </w:r>
      <w:r w:rsidR="009F47DF" w:rsidRPr="00CD63E4">
        <w:rPr>
          <w:color w:val="auto"/>
        </w:rPr>
        <w:t xml:space="preserve"> vysokej školy v medzinárodných organizáciách a sieťach.</w:t>
      </w:r>
      <w:ins w:id="66" w:author="Ondreička Peter" w:date="2026-01-13T12:25:00Z" w16du:dateUtc="2026-01-13T11:25:00Z">
        <w:r w:rsidR="00F72F2C">
          <w:rPr>
            <w:color w:val="auto"/>
          </w:rPr>
          <w:t xml:space="preserve"> Vysoká škola </w:t>
        </w:r>
        <w:r w:rsidR="00F72F2C">
          <w:rPr>
            <w:color w:val="auto"/>
          </w:rPr>
          <w:lastRenderedPageBreak/>
          <w:t>popí</w:t>
        </w:r>
      </w:ins>
      <w:ins w:id="67" w:author="Ondreička Peter" w:date="2026-01-13T12:26:00Z" w16du:dateUtc="2026-01-13T11:26:00Z">
        <w:r w:rsidR="00F72F2C">
          <w:rPr>
            <w:color w:val="auto"/>
          </w:rPr>
          <w:t>še aké</w:t>
        </w:r>
      </w:ins>
      <w:ins w:id="68" w:author="Ondreička Peter" w:date="2026-01-14T10:31:00Z" w16du:dateUtc="2026-01-14T09:31:00Z">
        <w:r w:rsidR="00D05D3C">
          <w:rPr>
            <w:color w:val="auto"/>
          </w:rPr>
          <w:t xml:space="preserve"> zmluvné</w:t>
        </w:r>
      </w:ins>
      <w:ins w:id="69" w:author="Ondreička Peter" w:date="2026-01-13T12:26:00Z" w16du:dateUtc="2026-01-13T11:26:00Z">
        <w:r w:rsidR="00F72F2C">
          <w:rPr>
            <w:color w:val="auto"/>
          </w:rPr>
          <w:t xml:space="preserve"> medzinárodné partnerstvá má, aké pribudli</w:t>
        </w:r>
      </w:ins>
      <w:ins w:id="70" w:author="Ondreička Peter" w:date="2026-01-14T10:31:00Z" w16du:dateUtc="2026-01-14T09:31:00Z">
        <w:r w:rsidR="00D05D3C">
          <w:rPr>
            <w:color w:val="auto"/>
          </w:rPr>
          <w:t xml:space="preserve"> v danom kalendárnom roku</w:t>
        </w:r>
      </w:ins>
      <w:ins w:id="71" w:author="Ondreička Peter" w:date="2026-01-13T12:26:00Z" w16du:dateUtc="2026-01-13T11:26:00Z">
        <w:r w:rsidR="00F72F2C">
          <w:rPr>
            <w:color w:val="auto"/>
          </w:rPr>
          <w:t xml:space="preserve"> a na akých ďalš</w:t>
        </w:r>
      </w:ins>
      <w:ins w:id="72" w:author="Ondreička Peter" w:date="2026-01-13T12:27:00Z" w16du:dateUtc="2026-01-13T11:27:00Z">
        <w:r w:rsidR="00F72F2C">
          <w:rPr>
            <w:color w:val="auto"/>
          </w:rPr>
          <w:t>ích</w:t>
        </w:r>
      </w:ins>
      <w:ins w:id="73" w:author="Ondreička Peter" w:date="2026-01-13T12:26:00Z" w16du:dateUtc="2026-01-13T11:26:00Z">
        <w:r w:rsidR="00F72F2C">
          <w:rPr>
            <w:color w:val="auto"/>
          </w:rPr>
          <w:t xml:space="preserve"> typ</w:t>
        </w:r>
      </w:ins>
      <w:ins w:id="74" w:author="Ondreička Peter" w:date="2026-01-13T12:27:00Z" w16du:dateUtc="2026-01-13T11:27:00Z">
        <w:r w:rsidR="00F72F2C">
          <w:rPr>
            <w:color w:val="auto"/>
          </w:rPr>
          <w:t>och</w:t>
        </w:r>
      </w:ins>
      <w:ins w:id="75" w:author="Ondreička Peter" w:date="2026-01-13T12:26:00Z" w16du:dateUtc="2026-01-13T11:26:00Z">
        <w:r w:rsidR="00F72F2C">
          <w:rPr>
            <w:color w:val="auto"/>
          </w:rPr>
          <w:t xml:space="preserve"> medzinárodnej spolupráce </w:t>
        </w:r>
      </w:ins>
      <w:ins w:id="76" w:author="Ondreička Peter" w:date="2026-01-13T12:27:00Z" w16du:dateUtc="2026-01-13T11:27:00Z">
        <w:r w:rsidR="00F72F2C">
          <w:rPr>
            <w:color w:val="auto"/>
          </w:rPr>
          <w:t xml:space="preserve">participovala počas roka. </w:t>
        </w:r>
      </w:ins>
    </w:p>
    <w:bookmarkEnd w:id="65"/>
    <w:p w14:paraId="2BA226A1" w14:textId="77777777" w:rsidR="009F47DF" w:rsidRPr="00CD63E4" w:rsidRDefault="009F47DF" w:rsidP="009F47DF">
      <w:pPr>
        <w:ind w:firstLine="360"/>
        <w:rPr>
          <w:color w:val="auto"/>
        </w:rPr>
      </w:pPr>
    </w:p>
    <w:p w14:paraId="2F7C5FA2" w14:textId="77777777" w:rsidR="005C231C" w:rsidRPr="00CD63E4" w:rsidRDefault="005C231C" w:rsidP="001E70A9">
      <w:pPr>
        <w:numPr>
          <w:ilvl w:val="0"/>
          <w:numId w:val="6"/>
        </w:numPr>
        <w:rPr>
          <w:b/>
          <w:bCs/>
          <w:color w:val="auto"/>
        </w:rPr>
      </w:pPr>
      <w:r w:rsidRPr="00CD63E4">
        <w:rPr>
          <w:b/>
          <w:bCs/>
          <w:color w:val="auto"/>
        </w:rPr>
        <w:t>Systém kvality</w:t>
      </w:r>
    </w:p>
    <w:p w14:paraId="17AD93B2" w14:textId="77777777" w:rsidR="00A301D1" w:rsidRPr="00CD63E4" w:rsidRDefault="00A301D1" w:rsidP="00A301D1">
      <w:pPr>
        <w:ind w:left="360"/>
        <w:rPr>
          <w:b/>
          <w:bCs/>
          <w:color w:val="auto"/>
        </w:rPr>
      </w:pPr>
    </w:p>
    <w:p w14:paraId="082FA023" w14:textId="77777777" w:rsidR="00A301D1" w:rsidRPr="00CD63E4" w:rsidRDefault="00A301D1" w:rsidP="00A301D1">
      <w:pPr>
        <w:ind w:firstLine="360"/>
        <w:rPr>
          <w:color w:val="auto"/>
        </w:rPr>
      </w:pPr>
      <w:r w:rsidRPr="00CD63E4">
        <w:rPr>
          <w:color w:val="auto"/>
        </w:rPr>
        <w:t>Uvádzajú sa informácie o systémoch a postupoch zabezpečovania / zlepšovania kvality procesov a činností vysokej školy v jednotlivých oblastiach.</w:t>
      </w:r>
      <w:r w:rsidR="000A66BE" w:rsidRPr="00CD63E4">
        <w:rPr>
          <w:color w:val="auto"/>
        </w:rPr>
        <w:t xml:space="preserve"> Jednotlivé oblasti sa vyhodnocujú podľa merateľných ukazovateľov, ktorých vývoj za niekoľko rokov sa uvádza v</w:t>
      </w:r>
      <w:r w:rsidR="0036153E" w:rsidRPr="00CD63E4">
        <w:rPr>
          <w:color w:val="auto"/>
        </w:rPr>
        <w:t> tabuľkovej prílohe k výročnej správe</w:t>
      </w:r>
      <w:r w:rsidR="000A66BE" w:rsidRPr="00CD63E4">
        <w:rPr>
          <w:color w:val="auto"/>
        </w:rPr>
        <w:t xml:space="preserve"> (napr. podiel študentov, ktorí hodnotili výučbu, pomer počtu záverečných prác a oponentov a pod.).</w:t>
      </w:r>
    </w:p>
    <w:p w14:paraId="58E7BE9C" w14:textId="77777777" w:rsidR="000A66BE" w:rsidRPr="00CD63E4" w:rsidRDefault="002A6CD1" w:rsidP="001E70A9">
      <w:pPr>
        <w:numPr>
          <w:ilvl w:val="1"/>
          <w:numId w:val="6"/>
        </w:numPr>
        <w:rPr>
          <w:color w:val="auto"/>
        </w:rPr>
      </w:pPr>
      <w:r w:rsidRPr="00CD63E4">
        <w:rPr>
          <w:b/>
          <w:bCs/>
          <w:color w:val="auto"/>
        </w:rPr>
        <w:t>Manažment vysokej školy</w:t>
      </w:r>
      <w:r w:rsidRPr="00CD63E4">
        <w:rPr>
          <w:color w:val="auto"/>
        </w:rPr>
        <w:t xml:space="preserve"> - </w:t>
      </w:r>
      <w:r w:rsidR="004F0D00" w:rsidRPr="00CD63E4">
        <w:rPr>
          <w:color w:val="auto"/>
        </w:rPr>
        <w:t>u</w:t>
      </w:r>
      <w:r w:rsidRPr="00CD63E4">
        <w:rPr>
          <w:color w:val="auto"/>
        </w:rPr>
        <w:t xml:space="preserve">vádzajú sa informácie o systéme </w:t>
      </w:r>
      <w:r w:rsidR="00316393" w:rsidRPr="00CD63E4">
        <w:rPr>
          <w:color w:val="auto"/>
        </w:rPr>
        <w:t xml:space="preserve">zabezpečovania </w:t>
      </w:r>
      <w:r w:rsidRPr="00CD63E4">
        <w:rPr>
          <w:color w:val="auto"/>
        </w:rPr>
        <w:t>kvality riadenia vysokej školy, najmä organizačnom zabezpečení (rada kvality, útvar kvality – personálne a finančné zabezpečenie), využívané metodiky (CAF, EQFM,</w:t>
      </w:r>
      <w:r w:rsidR="00C128B3" w:rsidRPr="00CD63E4">
        <w:rPr>
          <w:color w:val="auto"/>
        </w:rPr>
        <w:t xml:space="preserve"> ISO</w:t>
      </w:r>
      <w:r w:rsidR="005C5A7C" w:rsidRPr="00CD63E4">
        <w:rPr>
          <w:color w:val="auto"/>
        </w:rPr>
        <w:t>...</w:t>
      </w:r>
      <w:r w:rsidRPr="00CD63E4">
        <w:rPr>
          <w:color w:val="auto"/>
        </w:rPr>
        <w:t>), prípadne získané certifikáty kvality. Zhodnot</w:t>
      </w:r>
      <w:r w:rsidR="00D25671" w:rsidRPr="00CD63E4">
        <w:rPr>
          <w:color w:val="auto"/>
        </w:rPr>
        <w:t>í sa plnenie cieľov určených v dlhodobom zámere vysokej školy týkajúcich sa kvality riadenia a administratívnej podpory činností vysokej školy.</w:t>
      </w:r>
      <w:r w:rsidR="005E5E40" w:rsidRPr="00CD63E4">
        <w:rPr>
          <w:color w:val="auto"/>
        </w:rPr>
        <w:t xml:space="preserve"> Osobitne sa zhodnotí systém finančného riadenia – kvalita rozpočtu a jeho dodržiavania, dosiahnutie cieľov v mimo dotačných zdrojoch</w:t>
      </w:r>
      <w:r w:rsidR="000A66BE" w:rsidRPr="00CD63E4">
        <w:rPr>
          <w:color w:val="auto"/>
        </w:rPr>
        <w:t xml:space="preserve">, či cielené úspory (úspora energií, zlepšenie verejného obstarávania, racionalizácia činností </w:t>
      </w:r>
      <w:r w:rsidR="003A5327" w:rsidRPr="00CD63E4">
        <w:rPr>
          <w:color w:val="auto"/>
        </w:rPr>
        <w:t>...</w:t>
      </w:r>
      <w:r w:rsidR="000A66BE" w:rsidRPr="00CD63E4">
        <w:rPr>
          <w:color w:val="auto"/>
        </w:rPr>
        <w:t>)</w:t>
      </w:r>
      <w:r w:rsidR="005E5E40" w:rsidRPr="00CD63E4">
        <w:rPr>
          <w:color w:val="auto"/>
        </w:rPr>
        <w:t xml:space="preserve"> a</w:t>
      </w:r>
      <w:r w:rsidR="00401427" w:rsidRPr="00CD63E4">
        <w:rPr>
          <w:color w:val="auto"/>
        </w:rPr>
        <w:t> pod.</w:t>
      </w:r>
    </w:p>
    <w:p w14:paraId="79D793CA" w14:textId="65B3C6B3" w:rsidR="005C231C" w:rsidRPr="00CD63E4" w:rsidRDefault="00DB1C85" w:rsidP="001E70A9">
      <w:pPr>
        <w:numPr>
          <w:ilvl w:val="1"/>
          <w:numId w:val="6"/>
        </w:numPr>
        <w:rPr>
          <w:color w:val="auto"/>
        </w:rPr>
      </w:pPr>
      <w:r w:rsidRPr="00CD63E4">
        <w:rPr>
          <w:b/>
          <w:bCs/>
          <w:color w:val="auto"/>
        </w:rPr>
        <w:t xml:space="preserve">Vzdelávanie </w:t>
      </w:r>
      <w:r w:rsidRPr="00CD63E4">
        <w:rPr>
          <w:color w:val="auto"/>
        </w:rPr>
        <w:t xml:space="preserve">- </w:t>
      </w:r>
      <w:r w:rsidR="00720760" w:rsidRPr="00CD63E4">
        <w:rPr>
          <w:color w:val="auto"/>
        </w:rPr>
        <w:t>u</w:t>
      </w:r>
      <w:r w:rsidR="005C231C" w:rsidRPr="00CD63E4">
        <w:rPr>
          <w:color w:val="auto"/>
        </w:rPr>
        <w:t xml:space="preserve">vádza sa hodnotenie úrovne vysokej školy vo vzdelávacej činnosti z pohľadu vedeckej rady vysokej školy (§ 12 ods. 1 písm. </w:t>
      </w:r>
      <w:del w:id="77" w:author="Ondreička Peter" w:date="2026-01-13T12:30:00Z" w16du:dateUtc="2026-01-13T11:30:00Z">
        <w:r w:rsidR="00D56C8C" w:rsidRPr="00CD63E4" w:rsidDel="00F72F2C">
          <w:rPr>
            <w:color w:val="auto"/>
          </w:rPr>
          <w:delText>c</w:delText>
        </w:r>
      </w:del>
      <w:ins w:id="78" w:author="Ondreička Peter" w:date="2026-01-13T12:30:00Z" w16du:dateUtc="2026-01-13T11:30:00Z">
        <w:r w:rsidR="00F72F2C">
          <w:rPr>
            <w:color w:val="auto"/>
          </w:rPr>
          <w:t>a</w:t>
        </w:r>
      </w:ins>
      <w:r w:rsidR="005C231C" w:rsidRPr="00CD63E4">
        <w:rPr>
          <w:color w:val="auto"/>
        </w:rPr>
        <w:t>) zákona), ako aj z pohľadu študentov</w:t>
      </w:r>
      <w:r w:rsidR="006F53E7" w:rsidRPr="00CD63E4">
        <w:rPr>
          <w:color w:val="auto"/>
        </w:rPr>
        <w:t>. Explicitne sa uvedú informácie o konaní študentských ankiet formou anonymných dotazníkov podľa § 70 ods. 1 písm. h) zákona o vysokých školách a</w:t>
      </w:r>
      <w:r w:rsidR="006154A0" w:rsidRPr="00CD63E4">
        <w:rPr>
          <w:color w:val="auto"/>
        </w:rPr>
        <w:t> </w:t>
      </w:r>
      <w:r w:rsidR="006F53E7" w:rsidRPr="00CD63E4">
        <w:rPr>
          <w:color w:val="auto"/>
        </w:rPr>
        <w:t xml:space="preserve">výsledky </w:t>
      </w:r>
      <w:r w:rsidR="006154A0" w:rsidRPr="00CD63E4">
        <w:rPr>
          <w:color w:val="auto"/>
        </w:rPr>
        <w:t xml:space="preserve">ich </w:t>
      </w:r>
      <w:r w:rsidR="006F53E7" w:rsidRPr="00CD63E4">
        <w:rPr>
          <w:color w:val="auto"/>
        </w:rPr>
        <w:t>spracovania</w:t>
      </w:r>
      <w:r w:rsidR="006154A0" w:rsidRPr="00CD63E4">
        <w:rPr>
          <w:color w:val="auto"/>
        </w:rPr>
        <w:t>.</w:t>
      </w:r>
      <w:r w:rsidR="005C231C" w:rsidRPr="00CD63E4">
        <w:rPr>
          <w:color w:val="auto"/>
        </w:rPr>
        <w:t xml:space="preserve"> </w:t>
      </w:r>
      <w:r w:rsidR="006B7397" w:rsidRPr="00CD63E4">
        <w:rPr>
          <w:color w:val="auto"/>
        </w:rPr>
        <w:t>Uvádza sa</w:t>
      </w:r>
      <w:r w:rsidR="005C231C" w:rsidRPr="00CD63E4">
        <w:rPr>
          <w:color w:val="auto"/>
        </w:rPr>
        <w:t xml:space="preserve"> aj mechanizmus / pravidlá zabezpečovania a monitorovania kvality vzdelávania v rámci vysokej školy (vrátane vyjadrenia kvantitatívnymi  ukazovateľmi napr. počet hospitácií, počet sťažností na priebeh výučby, podiel študentov, ktorí nesplnili podmienky na pokračovanie v štúdiu, podiel študentov, ktorí prekračujú štandardnú dĺžku štúdia, či zanechali štúdium, vážený študijný priemer študentov, pomer voľne dostupných počítačov s potrebným programov</w:t>
      </w:r>
      <w:r w:rsidR="00720760" w:rsidRPr="00CD63E4">
        <w:rPr>
          <w:color w:val="auto"/>
        </w:rPr>
        <w:t>ým vybavením na študenta a pod.</w:t>
      </w:r>
    </w:p>
    <w:p w14:paraId="395CF7FA" w14:textId="77777777" w:rsidR="00527FEF" w:rsidRPr="00CD63E4" w:rsidRDefault="00DB1C85" w:rsidP="001E70A9">
      <w:pPr>
        <w:numPr>
          <w:ilvl w:val="1"/>
          <w:numId w:val="6"/>
        </w:numPr>
        <w:rPr>
          <w:color w:val="auto"/>
        </w:rPr>
      </w:pPr>
      <w:r w:rsidRPr="00CD63E4">
        <w:rPr>
          <w:b/>
          <w:bCs/>
          <w:color w:val="auto"/>
        </w:rPr>
        <w:t xml:space="preserve">Tvorivá činnosť </w:t>
      </w:r>
      <w:r w:rsidR="006B7397" w:rsidRPr="00CD63E4">
        <w:rPr>
          <w:b/>
          <w:bCs/>
          <w:color w:val="auto"/>
        </w:rPr>
        <w:t>–</w:t>
      </w:r>
      <w:r w:rsidRPr="00CD63E4">
        <w:rPr>
          <w:b/>
          <w:bCs/>
          <w:color w:val="auto"/>
        </w:rPr>
        <w:t xml:space="preserve"> </w:t>
      </w:r>
      <w:r w:rsidR="006B7397" w:rsidRPr="00CD63E4">
        <w:rPr>
          <w:color w:val="auto"/>
        </w:rPr>
        <w:t xml:space="preserve">Uvádzajú sa </w:t>
      </w:r>
      <w:r w:rsidR="00527FEF" w:rsidRPr="00CD63E4">
        <w:rPr>
          <w:color w:val="auto"/>
        </w:rPr>
        <w:t>pravidlá</w:t>
      </w:r>
      <w:r w:rsidR="00316393" w:rsidRPr="00CD63E4">
        <w:rPr>
          <w:color w:val="auto"/>
        </w:rPr>
        <w:t xml:space="preserve"> a organizačn</w:t>
      </w:r>
      <w:r w:rsidR="006B7397" w:rsidRPr="00CD63E4">
        <w:rPr>
          <w:color w:val="auto"/>
        </w:rPr>
        <w:t>á</w:t>
      </w:r>
      <w:r w:rsidR="00316393" w:rsidRPr="00CD63E4">
        <w:rPr>
          <w:color w:val="auto"/>
        </w:rPr>
        <w:t xml:space="preserve"> </w:t>
      </w:r>
      <w:r w:rsidR="00527FEF" w:rsidRPr="00CD63E4">
        <w:rPr>
          <w:color w:val="auto"/>
        </w:rPr>
        <w:t>štruktúr</w:t>
      </w:r>
      <w:r w:rsidR="006B7397" w:rsidRPr="00CD63E4">
        <w:rPr>
          <w:color w:val="auto"/>
        </w:rPr>
        <w:t>a</w:t>
      </w:r>
      <w:r w:rsidR="00527FEF" w:rsidRPr="00CD63E4">
        <w:rPr>
          <w:color w:val="auto"/>
        </w:rPr>
        <w:t xml:space="preserve">, prostredníctvom ktorých vysoká škola zabezpečuje kvalitu a etiku vykonávaného výskumu a zvyšuje kvalitu výskumnej činnosti svojich zamestnancov (vzdelávanie, stáže, ...). Ale aj informácie o činnosti, ktoré podporujú výskumnú činnosť vysokej školy (napr. špecializovaní zamestnanci na </w:t>
      </w:r>
      <w:r w:rsidR="006154A0" w:rsidRPr="00CD63E4">
        <w:rPr>
          <w:color w:val="auto"/>
        </w:rPr>
        <w:t xml:space="preserve">vyhľadávanie a </w:t>
      </w:r>
      <w:r w:rsidR="00527FEF" w:rsidRPr="00CD63E4">
        <w:rPr>
          <w:color w:val="auto"/>
        </w:rPr>
        <w:t>získavanie grantov). Uvedie sa aj hodnotenie úrovne v oblasti vedy vykonané vedeckou radou.</w:t>
      </w:r>
      <w:r w:rsidR="00FE5A0D" w:rsidRPr="00CD63E4">
        <w:rPr>
          <w:color w:val="auto"/>
        </w:rPr>
        <w:t xml:space="preserve"> Obdobne pre umeleckú činnosť vysokej školy.</w:t>
      </w:r>
    </w:p>
    <w:p w14:paraId="67E65CDC" w14:textId="7E6EDACB" w:rsidR="771F756D" w:rsidRPr="00CD63E4" w:rsidRDefault="771F756D" w:rsidP="29CD79AF">
      <w:pPr>
        <w:numPr>
          <w:ilvl w:val="1"/>
          <w:numId w:val="6"/>
        </w:numPr>
        <w:rPr>
          <w:color w:val="auto"/>
        </w:rPr>
      </w:pPr>
      <w:r w:rsidRPr="00CD63E4">
        <w:rPr>
          <w:b/>
          <w:bCs/>
          <w:color w:val="auto"/>
        </w:rPr>
        <w:t>Zapojenie interných a externých zaintersovaných strán</w:t>
      </w:r>
      <w:r w:rsidRPr="00CD63E4">
        <w:rPr>
          <w:color w:val="auto"/>
        </w:rPr>
        <w:t xml:space="preserve"> - </w:t>
      </w:r>
      <w:r w:rsidR="051D71CB" w:rsidRPr="00CD63E4">
        <w:rPr>
          <w:color w:val="auto"/>
        </w:rPr>
        <w:t xml:space="preserve">Komentovaný prehľad o tom akým spôsobom sa interné a externé zainteresované strany (najmä študenti a zástupcovia zamestnávateľov) zapájajú do prípravy </w:t>
      </w:r>
      <w:r w:rsidR="453F7782" w:rsidRPr="00CD63E4">
        <w:rPr>
          <w:color w:val="auto"/>
        </w:rPr>
        <w:t xml:space="preserve">tvorby a realizácie </w:t>
      </w:r>
      <w:r w:rsidR="051D71CB" w:rsidRPr="00CD63E4">
        <w:rPr>
          <w:color w:val="auto"/>
        </w:rPr>
        <w:t>študijných programov</w:t>
      </w:r>
      <w:r w:rsidR="333B1037" w:rsidRPr="00CD63E4">
        <w:rPr>
          <w:color w:val="auto"/>
        </w:rPr>
        <w:t xml:space="preserve">. Vysoká škola uvedie </w:t>
      </w:r>
      <w:r w:rsidR="41961520" w:rsidRPr="00CD63E4">
        <w:rPr>
          <w:color w:val="auto"/>
        </w:rPr>
        <w:t xml:space="preserve">menný </w:t>
      </w:r>
      <w:r w:rsidR="333B1037" w:rsidRPr="00CD63E4">
        <w:rPr>
          <w:color w:val="auto"/>
        </w:rPr>
        <w:t xml:space="preserve">zoznam </w:t>
      </w:r>
      <w:r w:rsidR="38AB76F5" w:rsidRPr="00CD63E4">
        <w:rPr>
          <w:color w:val="auto"/>
        </w:rPr>
        <w:t>externých zainteresovaných strán</w:t>
      </w:r>
      <w:r w:rsidR="55684019" w:rsidRPr="00CD63E4">
        <w:rPr>
          <w:color w:val="auto"/>
        </w:rPr>
        <w:t xml:space="preserve"> </w:t>
      </w:r>
      <w:r w:rsidR="145825E4" w:rsidRPr="00CD63E4">
        <w:rPr>
          <w:color w:val="auto"/>
        </w:rPr>
        <w:t xml:space="preserve">ktoré sa aktívne zapojili do tvorby a úpravy </w:t>
      </w:r>
      <w:r w:rsidR="55684019" w:rsidRPr="00CD63E4">
        <w:rPr>
          <w:color w:val="auto"/>
        </w:rPr>
        <w:t>jednotliv</w:t>
      </w:r>
      <w:r w:rsidR="3847B91E" w:rsidRPr="00CD63E4">
        <w:rPr>
          <w:color w:val="auto"/>
        </w:rPr>
        <w:t>ých</w:t>
      </w:r>
      <w:r w:rsidR="55684019" w:rsidRPr="00CD63E4">
        <w:rPr>
          <w:color w:val="auto"/>
        </w:rPr>
        <w:t xml:space="preserve"> študijn</w:t>
      </w:r>
      <w:r w:rsidR="0C094C00" w:rsidRPr="00CD63E4">
        <w:rPr>
          <w:color w:val="auto"/>
        </w:rPr>
        <w:t>ých</w:t>
      </w:r>
      <w:r w:rsidR="55684019" w:rsidRPr="00CD63E4">
        <w:rPr>
          <w:color w:val="auto"/>
        </w:rPr>
        <w:t xml:space="preserve"> program</w:t>
      </w:r>
      <w:r w:rsidR="10C4CCA9" w:rsidRPr="00CD63E4">
        <w:rPr>
          <w:color w:val="auto"/>
        </w:rPr>
        <w:t xml:space="preserve">ov. V rámci </w:t>
      </w:r>
      <w:r w:rsidR="71057864" w:rsidRPr="00CD63E4">
        <w:rPr>
          <w:color w:val="auto"/>
        </w:rPr>
        <w:t>realizovaných študijných programov sa</w:t>
      </w:r>
      <w:r w:rsidR="08A20430" w:rsidRPr="00CD63E4">
        <w:rPr>
          <w:color w:val="auto"/>
        </w:rPr>
        <w:t xml:space="preserve">, </w:t>
      </w:r>
      <w:r w:rsidR="71057864" w:rsidRPr="00CD63E4">
        <w:rPr>
          <w:color w:val="auto"/>
        </w:rPr>
        <w:t>tam kde je to relevantné</w:t>
      </w:r>
      <w:r w:rsidR="1B221B03" w:rsidRPr="00CD63E4">
        <w:rPr>
          <w:color w:val="auto"/>
        </w:rPr>
        <w:t>,</w:t>
      </w:r>
      <w:r w:rsidR="71057864" w:rsidRPr="00CD63E4">
        <w:rPr>
          <w:color w:val="auto"/>
        </w:rPr>
        <w:t xml:space="preserve"> uvedie </w:t>
      </w:r>
      <w:r w:rsidR="0D989E04" w:rsidRPr="00CD63E4">
        <w:rPr>
          <w:color w:val="auto"/>
        </w:rPr>
        <w:t xml:space="preserve">počet zazmluvnených poskytovateľov praxe / partnerstiev (len aktívnych - </w:t>
      </w:r>
      <w:r w:rsidR="4DBA1E91" w:rsidRPr="00CD63E4">
        <w:rPr>
          <w:color w:val="auto"/>
        </w:rPr>
        <w:t xml:space="preserve">t.j. </w:t>
      </w:r>
      <w:r w:rsidR="0D989E04" w:rsidRPr="00CD63E4">
        <w:rPr>
          <w:color w:val="auto"/>
        </w:rPr>
        <w:t>tam kde sú študenti</w:t>
      </w:r>
      <w:r w:rsidR="4753882D" w:rsidRPr="00CD63E4">
        <w:rPr>
          <w:color w:val="auto"/>
        </w:rPr>
        <w:t xml:space="preserve"> a ktoré sa realizujú</w:t>
      </w:r>
      <w:r w:rsidR="0D989E04" w:rsidRPr="00CD63E4">
        <w:rPr>
          <w:color w:val="auto"/>
        </w:rPr>
        <w:t xml:space="preserve">), </w:t>
      </w:r>
      <w:r w:rsidR="60C51618" w:rsidRPr="00CD63E4">
        <w:rPr>
          <w:color w:val="auto"/>
        </w:rPr>
        <w:t>informácie o praxi (</w:t>
      </w:r>
      <w:r w:rsidR="3373278E" w:rsidRPr="00CD63E4">
        <w:rPr>
          <w:color w:val="auto"/>
        </w:rPr>
        <w:t>najmä  p</w:t>
      </w:r>
      <w:r w:rsidR="60C51618" w:rsidRPr="00CD63E4">
        <w:rPr>
          <w:color w:val="auto"/>
        </w:rPr>
        <w:t xml:space="preserve">očet hodín povinnej praxe - celkovo za štúdium a za ak. </w:t>
      </w:r>
      <w:r w:rsidR="3B8EBFA9" w:rsidRPr="00CD63E4">
        <w:rPr>
          <w:color w:val="auto"/>
        </w:rPr>
        <w:t>r</w:t>
      </w:r>
      <w:r w:rsidR="60C51618" w:rsidRPr="00CD63E4">
        <w:rPr>
          <w:color w:val="auto"/>
        </w:rPr>
        <w:t>ok;</w:t>
      </w:r>
      <w:r w:rsidR="7583AA7B" w:rsidRPr="00CD63E4">
        <w:rPr>
          <w:color w:val="auto"/>
        </w:rPr>
        <w:t xml:space="preserve"> celkové trvanie praxe v týždňoch</w:t>
      </w:r>
      <w:r w:rsidR="7F147792" w:rsidRPr="00CD63E4">
        <w:rPr>
          <w:color w:val="auto"/>
        </w:rPr>
        <w:t xml:space="preserve"> - celkovo za štúdium a za ak. rok</w:t>
      </w:r>
      <w:r w:rsidR="7583AA7B" w:rsidRPr="00CD63E4">
        <w:rPr>
          <w:color w:val="auto"/>
        </w:rPr>
        <w:t xml:space="preserve">; </w:t>
      </w:r>
      <w:r w:rsidR="7F43C9FD" w:rsidRPr="00CD63E4">
        <w:rPr>
          <w:color w:val="auto"/>
        </w:rPr>
        <w:t>c</w:t>
      </w:r>
      <w:r w:rsidR="7583AA7B" w:rsidRPr="00CD63E4">
        <w:rPr>
          <w:color w:val="auto"/>
        </w:rPr>
        <w:t>elkový počet kreditov udelených za prax</w:t>
      </w:r>
      <w:r w:rsidR="6CC287F7" w:rsidRPr="00CD63E4">
        <w:rPr>
          <w:color w:val="auto"/>
        </w:rPr>
        <w:t xml:space="preserve"> počas štúdia</w:t>
      </w:r>
      <w:r w:rsidR="49DFAEB3" w:rsidRPr="00CD63E4">
        <w:rPr>
          <w:color w:val="auto"/>
        </w:rPr>
        <w:t>)</w:t>
      </w:r>
      <w:r w:rsidR="262362F2" w:rsidRPr="00CD63E4">
        <w:rPr>
          <w:color w:val="auto"/>
        </w:rPr>
        <w:t xml:space="preserve"> </w:t>
      </w:r>
      <w:r w:rsidRPr="00CD63E4">
        <w:rPr>
          <w:color w:val="auto"/>
        </w:rPr>
        <w:br/>
      </w:r>
    </w:p>
    <w:p w14:paraId="0DE4B5B7" w14:textId="301CD363" w:rsidR="005C231C" w:rsidRPr="00CD63E4" w:rsidRDefault="005C231C" w:rsidP="005C231C">
      <w:pPr>
        <w:ind w:left="360"/>
        <w:rPr>
          <w:b/>
          <w:color w:val="auto"/>
        </w:rPr>
      </w:pPr>
    </w:p>
    <w:p w14:paraId="6EFFD748" w14:textId="0F04ED5F" w:rsidR="00C56077" w:rsidRPr="00CD63E4" w:rsidRDefault="00C56077" w:rsidP="00215333">
      <w:pPr>
        <w:numPr>
          <w:ilvl w:val="0"/>
          <w:numId w:val="6"/>
        </w:numPr>
        <w:ind w:left="0" w:firstLine="142"/>
        <w:rPr>
          <w:b/>
          <w:bCs/>
          <w:color w:val="auto"/>
        </w:rPr>
      </w:pPr>
      <w:r w:rsidRPr="00CD63E4">
        <w:rPr>
          <w:b/>
          <w:bCs/>
          <w:color w:val="auto"/>
        </w:rPr>
        <w:t>Krízová situácia v súvislosti s konfliktom na Ukrajine</w:t>
      </w:r>
    </w:p>
    <w:p w14:paraId="4B13053E" w14:textId="33BCEA0D" w:rsidR="00C56077" w:rsidRPr="00CD63E4" w:rsidRDefault="00C56077" w:rsidP="00C56077">
      <w:pPr>
        <w:ind w:left="720"/>
        <w:rPr>
          <w:b/>
          <w:bCs/>
          <w:color w:val="auto"/>
        </w:rPr>
      </w:pPr>
    </w:p>
    <w:p w14:paraId="251601E6" w14:textId="50BA4121" w:rsidR="00D92DBD" w:rsidRPr="00CD63E4" w:rsidRDefault="00F63B30" w:rsidP="001F495D">
      <w:pPr>
        <w:ind w:firstLine="708"/>
        <w:rPr>
          <w:color w:val="auto"/>
        </w:rPr>
      </w:pPr>
      <w:r w:rsidRPr="00CD63E4">
        <w:rPr>
          <w:color w:val="auto"/>
        </w:rPr>
        <w:t>Vysoká  škola uvádza aktivity spojené s integráciou ukrajinských študentov do slovenského systému vzdelávania (napr. zhodnotenie výučby, realizáciu školení, jazykových kurzov, úpravu poskytovaných služieb a pod.), poskytovanie konzultantských a poradenských činností študentom, vrátane psychologického poradenstva. Taktiež udáva poč</w:t>
      </w:r>
      <w:r w:rsidR="00E123CF" w:rsidRPr="00CD63E4">
        <w:rPr>
          <w:color w:val="auto"/>
        </w:rPr>
        <w:t xml:space="preserve">et </w:t>
      </w:r>
      <w:r w:rsidR="009671AB" w:rsidRPr="00CD63E4">
        <w:rPr>
          <w:color w:val="auto"/>
        </w:rPr>
        <w:t>p</w:t>
      </w:r>
      <w:r w:rsidR="00130C23" w:rsidRPr="00CD63E4">
        <w:rPr>
          <w:color w:val="auto"/>
        </w:rPr>
        <w:t>odaných</w:t>
      </w:r>
      <w:r w:rsidR="009671AB" w:rsidRPr="00CD63E4">
        <w:rPr>
          <w:color w:val="auto"/>
        </w:rPr>
        <w:t xml:space="preserve"> </w:t>
      </w:r>
      <w:r w:rsidR="00E123CF" w:rsidRPr="00CD63E4">
        <w:rPr>
          <w:color w:val="auto"/>
        </w:rPr>
        <w:t>prihlášok</w:t>
      </w:r>
      <w:r w:rsidR="003B4DFF" w:rsidRPr="00CD63E4">
        <w:rPr>
          <w:color w:val="auto"/>
        </w:rPr>
        <w:t xml:space="preserve"> od ukrajinských študentov</w:t>
      </w:r>
      <w:r w:rsidR="009671AB" w:rsidRPr="00CD63E4">
        <w:rPr>
          <w:color w:val="auto"/>
        </w:rPr>
        <w:t>,</w:t>
      </w:r>
      <w:r w:rsidRPr="00CD63E4">
        <w:rPr>
          <w:color w:val="auto"/>
        </w:rPr>
        <w:t xml:space="preserve"> prijatých ukrajinských študentov</w:t>
      </w:r>
      <w:ins w:id="79" w:author="Ondreička Peter" w:date="2026-01-13T12:33:00Z" w16du:dateUtc="2026-01-13T11:33:00Z">
        <w:r w:rsidR="00F72F2C">
          <w:rPr>
            <w:color w:val="auto"/>
          </w:rPr>
          <w:t xml:space="preserve"> (ich podiel z celkového počtu prijatých)</w:t>
        </w:r>
      </w:ins>
      <w:r w:rsidRPr="00CD63E4">
        <w:rPr>
          <w:color w:val="auto"/>
        </w:rPr>
        <w:t>,</w:t>
      </w:r>
      <w:r w:rsidR="003B4DFF" w:rsidRPr="00CD63E4">
        <w:rPr>
          <w:color w:val="auto"/>
        </w:rPr>
        <w:t xml:space="preserve"> počet zapísaných ukrajinských študentov</w:t>
      </w:r>
      <w:ins w:id="80" w:author="Ondreička Peter" w:date="2026-01-13T12:33:00Z" w16du:dateUtc="2026-01-13T11:33:00Z">
        <w:r w:rsidR="00F72F2C">
          <w:rPr>
            <w:color w:val="auto"/>
          </w:rPr>
          <w:t xml:space="preserve"> a ich podiel na </w:t>
        </w:r>
      </w:ins>
      <w:ins w:id="81" w:author="Ondreička Peter" w:date="2026-01-13T12:46:00Z" w16du:dateUtc="2026-01-13T11:46:00Z">
        <w:r w:rsidR="002D6E3A">
          <w:rPr>
            <w:color w:val="auto"/>
          </w:rPr>
          <w:t>celkovom počte zapísaných</w:t>
        </w:r>
      </w:ins>
      <w:r w:rsidR="00CD63E4" w:rsidRPr="00CD63E4">
        <w:rPr>
          <w:color w:val="auto"/>
        </w:rPr>
        <w:t xml:space="preserve"> (a zvlášť z toho tých ktorí splnili podmienky prijatia podľa § 56 ods. 2)</w:t>
      </w:r>
      <w:r w:rsidR="003B4DFF" w:rsidRPr="00CD63E4">
        <w:rPr>
          <w:color w:val="auto"/>
        </w:rPr>
        <w:t>,</w:t>
      </w:r>
      <w:r w:rsidRPr="00CD63E4">
        <w:rPr>
          <w:color w:val="auto"/>
        </w:rPr>
        <w:t xml:space="preserve"> ubytovaných ukrajinských študentov</w:t>
      </w:r>
      <w:r w:rsidR="001F495D" w:rsidRPr="00CD63E4">
        <w:rPr>
          <w:color w:val="auto"/>
        </w:rPr>
        <w:t xml:space="preserve">, počte poskytnutých štipendií ukrajinským študentom a spôsobe ich finančného krytia. </w:t>
      </w:r>
      <w:r w:rsidR="00130C23" w:rsidRPr="00CD63E4">
        <w:rPr>
          <w:color w:val="auto"/>
        </w:rPr>
        <w:t>Pre porovnanie</w:t>
      </w:r>
      <w:r w:rsidR="001F495D" w:rsidRPr="00CD63E4">
        <w:rPr>
          <w:color w:val="auto"/>
        </w:rPr>
        <w:t>,</w:t>
      </w:r>
      <w:r w:rsidR="00130C23" w:rsidRPr="00CD63E4">
        <w:rPr>
          <w:color w:val="auto"/>
        </w:rPr>
        <w:t xml:space="preserve"> vysoká škola </w:t>
      </w:r>
      <w:r w:rsidR="001F495D" w:rsidRPr="00CD63E4">
        <w:rPr>
          <w:color w:val="auto"/>
        </w:rPr>
        <w:t xml:space="preserve">taktiež </w:t>
      </w:r>
      <w:r w:rsidR="00130C23" w:rsidRPr="00CD63E4">
        <w:rPr>
          <w:color w:val="auto"/>
        </w:rPr>
        <w:t>udáva počet zapísaných ukrajinských študentov v akademických rokoch, 202</w:t>
      </w:r>
      <w:r w:rsidR="0042356D">
        <w:rPr>
          <w:color w:val="auto"/>
        </w:rPr>
        <w:t>2</w:t>
      </w:r>
      <w:r w:rsidR="00130C23" w:rsidRPr="00CD63E4">
        <w:rPr>
          <w:color w:val="auto"/>
        </w:rPr>
        <w:t>/202</w:t>
      </w:r>
      <w:r w:rsidR="0042356D">
        <w:rPr>
          <w:color w:val="auto"/>
        </w:rPr>
        <w:t>3</w:t>
      </w:r>
      <w:r w:rsidR="00130C23" w:rsidRPr="00CD63E4">
        <w:rPr>
          <w:color w:val="auto"/>
        </w:rPr>
        <w:t>, 202</w:t>
      </w:r>
      <w:r w:rsidR="0042356D">
        <w:rPr>
          <w:color w:val="auto"/>
        </w:rPr>
        <w:t>3</w:t>
      </w:r>
      <w:r w:rsidR="00130C23" w:rsidRPr="00CD63E4">
        <w:rPr>
          <w:color w:val="auto"/>
        </w:rPr>
        <w:t>/202</w:t>
      </w:r>
      <w:r w:rsidR="0042356D">
        <w:rPr>
          <w:color w:val="auto"/>
        </w:rPr>
        <w:t>4</w:t>
      </w:r>
      <w:r w:rsidR="00F41DB2">
        <w:rPr>
          <w:color w:val="auto"/>
        </w:rPr>
        <w:t xml:space="preserve">, </w:t>
      </w:r>
      <w:r w:rsidR="00F41DB2" w:rsidRPr="00CD63E4">
        <w:rPr>
          <w:color w:val="auto"/>
        </w:rPr>
        <w:t>202</w:t>
      </w:r>
      <w:r w:rsidR="0042356D">
        <w:rPr>
          <w:color w:val="auto"/>
        </w:rPr>
        <w:t>4</w:t>
      </w:r>
      <w:r w:rsidR="00F41DB2" w:rsidRPr="00CD63E4">
        <w:rPr>
          <w:color w:val="auto"/>
        </w:rPr>
        <w:t>/202</w:t>
      </w:r>
      <w:r w:rsidR="0042356D">
        <w:rPr>
          <w:color w:val="auto"/>
        </w:rPr>
        <w:t>5</w:t>
      </w:r>
      <w:r w:rsidR="00130C23" w:rsidRPr="00CD63E4">
        <w:rPr>
          <w:color w:val="auto"/>
        </w:rPr>
        <w:t xml:space="preserve">. </w:t>
      </w:r>
    </w:p>
    <w:p w14:paraId="1E325FF3" w14:textId="77777777" w:rsidR="00C56077" w:rsidRPr="00CD63E4" w:rsidRDefault="00C56077" w:rsidP="00C56077">
      <w:pPr>
        <w:ind w:left="720"/>
        <w:rPr>
          <w:b/>
          <w:bCs/>
          <w:color w:val="auto"/>
        </w:rPr>
      </w:pPr>
    </w:p>
    <w:p w14:paraId="0A2778EA" w14:textId="4F6645F6" w:rsidR="005305C5" w:rsidRPr="00CD63E4" w:rsidRDefault="0027743C" w:rsidP="48CB9838">
      <w:pPr>
        <w:numPr>
          <w:ilvl w:val="0"/>
          <w:numId w:val="6"/>
        </w:numPr>
        <w:rPr>
          <w:b/>
          <w:bCs/>
          <w:color w:val="auto"/>
        </w:rPr>
      </w:pPr>
      <w:r w:rsidRPr="00CD63E4">
        <w:rPr>
          <w:b/>
          <w:bCs/>
          <w:color w:val="auto"/>
        </w:rPr>
        <w:t>Kontaktné údaje</w:t>
      </w:r>
    </w:p>
    <w:p w14:paraId="66204FF1" w14:textId="77777777" w:rsidR="005305C5" w:rsidRPr="00CD63E4" w:rsidRDefault="005305C5" w:rsidP="005305C5">
      <w:pPr>
        <w:ind w:firstLine="360"/>
        <w:rPr>
          <w:color w:val="auto"/>
        </w:rPr>
      </w:pPr>
    </w:p>
    <w:p w14:paraId="2211EB09" w14:textId="77777777" w:rsidR="00AC636B" w:rsidRPr="00CD63E4" w:rsidRDefault="005305C5" w:rsidP="005305C5">
      <w:pPr>
        <w:ind w:firstLine="360"/>
        <w:rPr>
          <w:b/>
          <w:color w:val="auto"/>
        </w:rPr>
      </w:pPr>
      <w:r w:rsidRPr="00CD63E4">
        <w:rPr>
          <w:color w:val="auto"/>
        </w:rPr>
        <w:t>U</w:t>
      </w:r>
      <w:r w:rsidR="00AC636B" w:rsidRPr="00CD63E4">
        <w:rPr>
          <w:color w:val="auto"/>
        </w:rPr>
        <w:t>vedú sa kontaktné údaje</w:t>
      </w:r>
      <w:r w:rsidR="00DF384D" w:rsidRPr="00CD63E4">
        <w:rPr>
          <w:color w:val="auto"/>
        </w:rPr>
        <w:t xml:space="preserve"> na vysokú školu, ako aj kontakt na poskytnutie doplňujúcich/vysvetľujúcich informácií k výročnej správe.</w:t>
      </w:r>
      <w:r w:rsidR="003857AB" w:rsidRPr="00CD63E4">
        <w:rPr>
          <w:color w:val="auto"/>
        </w:rPr>
        <w:t xml:space="preserve"> Odporúča sa uviesť aj IČO, či DIČ.</w:t>
      </w:r>
    </w:p>
    <w:p w14:paraId="2DBF0D7D" w14:textId="77777777" w:rsidR="002A2059" w:rsidRPr="00CD63E4" w:rsidRDefault="002A2059" w:rsidP="002A2059">
      <w:pPr>
        <w:rPr>
          <w:b/>
          <w:color w:val="auto"/>
        </w:rPr>
      </w:pPr>
    </w:p>
    <w:p w14:paraId="52CA1E89" w14:textId="77777777" w:rsidR="002A2059" w:rsidRPr="00CD63E4" w:rsidRDefault="002A2059" w:rsidP="001E70A9">
      <w:pPr>
        <w:numPr>
          <w:ilvl w:val="0"/>
          <w:numId w:val="6"/>
        </w:numPr>
        <w:rPr>
          <w:b/>
          <w:bCs/>
          <w:color w:val="auto"/>
        </w:rPr>
      </w:pPr>
      <w:r w:rsidRPr="00CD63E4">
        <w:rPr>
          <w:b/>
          <w:bCs/>
          <w:color w:val="auto"/>
        </w:rPr>
        <w:t>Sumár (Executive summary)</w:t>
      </w:r>
    </w:p>
    <w:p w14:paraId="6B62F1B3" w14:textId="77777777" w:rsidR="002A2059" w:rsidRPr="00CD63E4" w:rsidRDefault="002A2059" w:rsidP="002A2059">
      <w:pPr>
        <w:ind w:left="1080"/>
        <w:rPr>
          <w:color w:val="auto"/>
        </w:rPr>
      </w:pPr>
    </w:p>
    <w:p w14:paraId="4002DDBC" w14:textId="77777777" w:rsidR="002A2059" w:rsidRPr="00CD63E4" w:rsidRDefault="002A2059" w:rsidP="002A2059">
      <w:pPr>
        <w:ind w:firstLine="360"/>
        <w:rPr>
          <w:color w:val="auto"/>
        </w:rPr>
      </w:pPr>
      <w:r w:rsidRPr="00CD63E4">
        <w:rPr>
          <w:color w:val="auto"/>
        </w:rPr>
        <w:t>Obsahuje súhrn základných informácií o výsledkoch a </w:t>
      </w:r>
      <w:r w:rsidR="00554778" w:rsidRPr="00CD63E4">
        <w:rPr>
          <w:color w:val="auto"/>
        </w:rPr>
        <w:t>činnosti</w:t>
      </w:r>
      <w:r w:rsidR="007E6338" w:rsidRPr="00CD63E4">
        <w:rPr>
          <w:color w:val="auto"/>
        </w:rPr>
        <w:t xml:space="preserve"> vysokej školy</w:t>
      </w:r>
      <w:r w:rsidRPr="00CD63E4">
        <w:rPr>
          <w:color w:val="auto"/>
        </w:rPr>
        <w:t xml:space="preserve"> za uplynulý rok z jednotlivých častí výročnej správy, v rozsahu max. 2 A4.</w:t>
      </w:r>
    </w:p>
    <w:p w14:paraId="02F2C34E" w14:textId="77777777" w:rsidR="002A2059" w:rsidRPr="00CD63E4" w:rsidRDefault="002A2059" w:rsidP="002A2059">
      <w:pPr>
        <w:rPr>
          <w:color w:val="auto"/>
        </w:rPr>
      </w:pPr>
    </w:p>
    <w:p w14:paraId="0AB3CA44" w14:textId="77777777" w:rsidR="00DF384D" w:rsidRPr="00CD63E4" w:rsidRDefault="00DF384D" w:rsidP="001E70A9">
      <w:pPr>
        <w:numPr>
          <w:ilvl w:val="0"/>
          <w:numId w:val="6"/>
        </w:numPr>
        <w:rPr>
          <w:b/>
          <w:bCs/>
          <w:color w:val="auto"/>
        </w:rPr>
      </w:pPr>
      <w:r w:rsidRPr="00CD63E4">
        <w:rPr>
          <w:b/>
          <w:bCs/>
          <w:color w:val="auto"/>
        </w:rPr>
        <w:t>Prílohy</w:t>
      </w:r>
    </w:p>
    <w:p w14:paraId="680A4E5D" w14:textId="77777777" w:rsidR="00BE5F2B" w:rsidRPr="00CD63E4" w:rsidRDefault="00BE5F2B" w:rsidP="00BE5F2B">
      <w:pPr>
        <w:pStyle w:val="Odsekzoznamu"/>
        <w:rPr>
          <w:b/>
          <w:bCs/>
          <w:color w:val="auto"/>
        </w:rPr>
      </w:pPr>
    </w:p>
    <w:p w14:paraId="7437727E" w14:textId="77777777" w:rsidR="00BE5F2B" w:rsidRPr="00CD63E4" w:rsidRDefault="00BE5F2B" w:rsidP="00E23D1E">
      <w:pPr>
        <w:ind w:firstLine="360"/>
        <w:rPr>
          <w:color w:val="auto"/>
        </w:rPr>
      </w:pPr>
      <w:r w:rsidRPr="00CD63E4">
        <w:rPr>
          <w:color w:val="auto"/>
        </w:rPr>
        <w:t>Uvedú sa prílohy a tabuľkové prílohy.</w:t>
      </w:r>
    </w:p>
    <w:p w14:paraId="0797242E" w14:textId="77777777" w:rsidR="0038138D" w:rsidRPr="00CD63E4" w:rsidRDefault="00BE5F2B" w:rsidP="007E3BFB">
      <w:pPr>
        <w:ind w:firstLine="360"/>
        <w:rPr>
          <w:color w:val="auto"/>
        </w:rPr>
      </w:pPr>
      <w:r w:rsidRPr="00CD63E4">
        <w:rPr>
          <w:color w:val="auto"/>
        </w:rPr>
        <w:t xml:space="preserve">Povinnou </w:t>
      </w:r>
      <w:r w:rsidR="00E25D0E" w:rsidRPr="00CD63E4">
        <w:rPr>
          <w:color w:val="auto"/>
        </w:rPr>
        <w:t xml:space="preserve">samostatnou </w:t>
      </w:r>
      <w:r w:rsidRPr="00CD63E4">
        <w:rPr>
          <w:color w:val="auto"/>
        </w:rPr>
        <w:t>prílohou je prehľad zmien vo vnútorných predpisoch vysokej školy, ktoré</w:t>
      </w:r>
      <w:r w:rsidR="00362A22" w:rsidRPr="00CD63E4">
        <w:rPr>
          <w:color w:val="auto"/>
        </w:rPr>
        <w:t xml:space="preserve"> nastali v príslušnom roku.</w:t>
      </w:r>
      <w:r w:rsidR="007E3BFB" w:rsidRPr="00CD63E4" w:rsidDel="007E3BFB">
        <w:rPr>
          <w:color w:val="auto"/>
        </w:rPr>
        <w:t xml:space="preserve"> </w:t>
      </w:r>
    </w:p>
    <w:sectPr w:rsidR="0038138D" w:rsidRPr="00CD63E4" w:rsidSect="0027743C">
      <w:headerReference w:type="default" r:id="rId11"/>
      <w:footerReference w:type="default" r:id="rId12"/>
      <w:pgSz w:w="11906" w:h="16838" w:code="9"/>
      <w:pgMar w:top="1196" w:right="130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76C0C" w14:textId="77777777" w:rsidR="00442579" w:rsidRDefault="00442579">
      <w:r>
        <w:separator/>
      </w:r>
    </w:p>
  </w:endnote>
  <w:endnote w:type="continuationSeparator" w:id="0">
    <w:p w14:paraId="76CF6195" w14:textId="77777777" w:rsidR="00442579" w:rsidRDefault="00442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0BCC4" w14:textId="25FD029B" w:rsidR="003D0804" w:rsidRDefault="003D0804">
    <w:pPr>
      <w:pStyle w:val="Pta"/>
      <w:framePr w:wrap="auto"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3D3946">
      <w:rPr>
        <w:rStyle w:val="slostrany"/>
        <w:noProof/>
      </w:rPr>
      <w:t>7</w:t>
    </w:r>
    <w:r>
      <w:rPr>
        <w:rStyle w:val="slostrany"/>
      </w:rPr>
      <w:fldChar w:fldCharType="end"/>
    </w:r>
  </w:p>
  <w:p w14:paraId="54CD245A" w14:textId="77777777" w:rsidR="003D0804" w:rsidRDefault="003D08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3B54A" w14:textId="77777777" w:rsidR="00442579" w:rsidRDefault="00442579">
      <w:r>
        <w:separator/>
      </w:r>
    </w:p>
  </w:footnote>
  <w:footnote w:type="continuationSeparator" w:id="0">
    <w:p w14:paraId="60682393" w14:textId="77777777" w:rsidR="00442579" w:rsidRDefault="00442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71ADA" w14:textId="77777777" w:rsidR="00B94AA9" w:rsidRPr="007B2F7C" w:rsidRDefault="00B94AA9" w:rsidP="00BF531F">
    <w:pPr>
      <w:pStyle w:val="Hlavika"/>
    </w:pPr>
    <w:r>
      <w:t>Obsah (osnova)</w:t>
    </w:r>
    <w:r w:rsidR="0036153E">
      <w:t xml:space="preserve"> k</w:t>
    </w:r>
    <w:r>
      <w:t xml:space="preserve"> výročnej správ</w:t>
    </w:r>
    <w:r w:rsidR="0036153E">
      <w:t>e</w:t>
    </w:r>
    <w:r>
      <w:t xml:space="preserve"> o činnosti vysokej školy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A3E70"/>
    <w:multiLevelType w:val="hybridMultilevel"/>
    <w:tmpl w:val="07E42A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CCB3D21"/>
    <w:multiLevelType w:val="hybridMultilevel"/>
    <w:tmpl w:val="F3907A8C"/>
    <w:lvl w:ilvl="0" w:tplc="141255E0">
      <w:start w:val="1"/>
      <w:numFmt w:val="lowerLetter"/>
      <w:lvlText w:val="%1)"/>
      <w:lvlJc w:val="left"/>
      <w:pPr>
        <w:ind w:left="1065" w:hanging="360"/>
      </w:pPr>
      <w:rPr>
        <w:rFonts w:cs="Times New Roman" w:hint="default"/>
      </w:rPr>
    </w:lvl>
    <w:lvl w:ilvl="1" w:tplc="041B0019">
      <w:start w:val="1"/>
      <w:numFmt w:val="lowerLetter"/>
      <w:lvlText w:val="%2."/>
      <w:lvlJc w:val="left"/>
      <w:pPr>
        <w:ind w:left="1785" w:hanging="360"/>
      </w:pPr>
      <w:rPr>
        <w:rFonts w:cs="Times New Roman"/>
      </w:rPr>
    </w:lvl>
    <w:lvl w:ilvl="2" w:tplc="041B001B">
      <w:start w:val="1"/>
      <w:numFmt w:val="lowerRoman"/>
      <w:lvlText w:val="%3."/>
      <w:lvlJc w:val="right"/>
      <w:pPr>
        <w:ind w:left="2505" w:hanging="180"/>
      </w:pPr>
      <w:rPr>
        <w:rFonts w:cs="Times New Roman"/>
      </w:rPr>
    </w:lvl>
    <w:lvl w:ilvl="3" w:tplc="041B000F">
      <w:start w:val="1"/>
      <w:numFmt w:val="decimal"/>
      <w:lvlText w:val="%4."/>
      <w:lvlJc w:val="left"/>
      <w:pPr>
        <w:ind w:left="3225" w:hanging="360"/>
      </w:pPr>
      <w:rPr>
        <w:rFonts w:cs="Times New Roman"/>
      </w:rPr>
    </w:lvl>
    <w:lvl w:ilvl="4" w:tplc="041B0019">
      <w:start w:val="1"/>
      <w:numFmt w:val="lowerLetter"/>
      <w:lvlText w:val="%5."/>
      <w:lvlJc w:val="left"/>
      <w:pPr>
        <w:ind w:left="3945" w:hanging="360"/>
      </w:pPr>
      <w:rPr>
        <w:rFonts w:cs="Times New Roman"/>
      </w:rPr>
    </w:lvl>
    <w:lvl w:ilvl="5" w:tplc="041B001B">
      <w:start w:val="1"/>
      <w:numFmt w:val="lowerRoman"/>
      <w:lvlText w:val="%6."/>
      <w:lvlJc w:val="right"/>
      <w:pPr>
        <w:ind w:left="4665" w:hanging="180"/>
      </w:pPr>
      <w:rPr>
        <w:rFonts w:cs="Times New Roman"/>
      </w:rPr>
    </w:lvl>
    <w:lvl w:ilvl="6" w:tplc="041B000F">
      <w:start w:val="1"/>
      <w:numFmt w:val="decimal"/>
      <w:lvlText w:val="%7."/>
      <w:lvlJc w:val="left"/>
      <w:pPr>
        <w:ind w:left="5385" w:hanging="360"/>
      </w:pPr>
      <w:rPr>
        <w:rFonts w:cs="Times New Roman"/>
      </w:rPr>
    </w:lvl>
    <w:lvl w:ilvl="7" w:tplc="041B0019">
      <w:start w:val="1"/>
      <w:numFmt w:val="lowerLetter"/>
      <w:lvlText w:val="%8."/>
      <w:lvlJc w:val="left"/>
      <w:pPr>
        <w:ind w:left="6105" w:hanging="360"/>
      </w:pPr>
      <w:rPr>
        <w:rFonts w:cs="Times New Roman"/>
      </w:rPr>
    </w:lvl>
    <w:lvl w:ilvl="8" w:tplc="041B001B">
      <w:start w:val="1"/>
      <w:numFmt w:val="lowerRoman"/>
      <w:lvlText w:val="%9."/>
      <w:lvlJc w:val="right"/>
      <w:pPr>
        <w:ind w:left="6825" w:hanging="180"/>
      </w:pPr>
      <w:rPr>
        <w:rFonts w:cs="Times New Roman"/>
      </w:rPr>
    </w:lvl>
  </w:abstractNum>
  <w:abstractNum w:abstractNumId="2" w15:restartNumberingAfterBreak="0">
    <w:nsid w:val="372416C3"/>
    <w:multiLevelType w:val="hybridMultilevel"/>
    <w:tmpl w:val="5B6A8E4E"/>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4E0E2603"/>
    <w:multiLevelType w:val="hybridMultilevel"/>
    <w:tmpl w:val="A8149B68"/>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5E1A5E26"/>
    <w:multiLevelType w:val="multilevel"/>
    <w:tmpl w:val="D03895FE"/>
    <w:lvl w:ilvl="0">
      <w:start w:val="1"/>
      <w:numFmt w:val="decimal"/>
      <w:suff w:val="space"/>
      <w:lvlText w:val="(%1)"/>
      <w:lvlJc w:val="left"/>
      <w:rPr>
        <w:rFonts w:cs="Times New Roman" w:hint="default"/>
      </w:rPr>
    </w:lvl>
    <w:lvl w:ilvl="1">
      <w:start w:val="1"/>
      <w:numFmt w:val="lowerLetter"/>
      <w:lvlText w:val="%2)"/>
      <w:lvlJc w:val="left"/>
      <w:pPr>
        <w:tabs>
          <w:tab w:val="num" w:pos="576"/>
        </w:tabs>
        <w:ind w:left="576" w:hanging="432"/>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6AA33E4E"/>
    <w:multiLevelType w:val="hybridMultilevel"/>
    <w:tmpl w:val="F4BA27B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307630060">
    <w:abstractNumId w:val="4"/>
  </w:num>
  <w:num w:numId="2" w16cid:durableId="1625580374">
    <w:abstractNumId w:val="2"/>
  </w:num>
  <w:num w:numId="3" w16cid:durableId="282272942">
    <w:abstractNumId w:val="0"/>
  </w:num>
  <w:num w:numId="4" w16cid:durableId="1454904029">
    <w:abstractNumId w:val="1"/>
  </w:num>
  <w:num w:numId="5" w16cid:durableId="623847705">
    <w:abstractNumId w:val="3"/>
  </w:num>
  <w:num w:numId="6" w16cid:durableId="199185854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ndreička Peter">
    <w15:presenceInfo w15:providerId="AD" w15:userId="S::peter.ondreicka@minedu.sk::9a7048d9-833b-48d6-a540-5848a208e0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trackRevision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647"/>
    <w:rsid w:val="000014DA"/>
    <w:rsid w:val="00001CA8"/>
    <w:rsid w:val="00006D53"/>
    <w:rsid w:val="00025BB0"/>
    <w:rsid w:val="00043F18"/>
    <w:rsid w:val="00046E0B"/>
    <w:rsid w:val="000615F2"/>
    <w:rsid w:val="00070710"/>
    <w:rsid w:val="00073780"/>
    <w:rsid w:val="00087377"/>
    <w:rsid w:val="0009070E"/>
    <w:rsid w:val="000A0B50"/>
    <w:rsid w:val="000A1BB3"/>
    <w:rsid w:val="000A5D24"/>
    <w:rsid w:val="000A66BE"/>
    <w:rsid w:val="000B0A53"/>
    <w:rsid w:val="000B453F"/>
    <w:rsid w:val="000B6216"/>
    <w:rsid w:val="000C567C"/>
    <w:rsid w:val="000C665E"/>
    <w:rsid w:val="000C7D5B"/>
    <w:rsid w:val="000D603C"/>
    <w:rsid w:val="000E028F"/>
    <w:rsid w:val="000F17F8"/>
    <w:rsid w:val="000F37A5"/>
    <w:rsid w:val="000F6CD4"/>
    <w:rsid w:val="000F7A60"/>
    <w:rsid w:val="00123C49"/>
    <w:rsid w:val="00130C23"/>
    <w:rsid w:val="0014068E"/>
    <w:rsid w:val="001434B5"/>
    <w:rsid w:val="00163933"/>
    <w:rsid w:val="00175B06"/>
    <w:rsid w:val="00195A84"/>
    <w:rsid w:val="0019603C"/>
    <w:rsid w:val="001A0446"/>
    <w:rsid w:val="001A3D57"/>
    <w:rsid w:val="001A4F34"/>
    <w:rsid w:val="001B27E0"/>
    <w:rsid w:val="001C45D5"/>
    <w:rsid w:val="001C5313"/>
    <w:rsid w:val="001C7477"/>
    <w:rsid w:val="001D08B7"/>
    <w:rsid w:val="001D123C"/>
    <w:rsid w:val="001E21C9"/>
    <w:rsid w:val="001E62E6"/>
    <w:rsid w:val="001E70A9"/>
    <w:rsid w:val="001F495D"/>
    <w:rsid w:val="00207218"/>
    <w:rsid w:val="00214382"/>
    <w:rsid w:val="00215333"/>
    <w:rsid w:val="00226EFD"/>
    <w:rsid w:val="002305A3"/>
    <w:rsid w:val="00246C76"/>
    <w:rsid w:val="00247645"/>
    <w:rsid w:val="0025326A"/>
    <w:rsid w:val="0025454F"/>
    <w:rsid w:val="0026383E"/>
    <w:rsid w:val="00266E14"/>
    <w:rsid w:val="00271356"/>
    <w:rsid w:val="0027743C"/>
    <w:rsid w:val="002A2059"/>
    <w:rsid w:val="002A6CD1"/>
    <w:rsid w:val="002B4647"/>
    <w:rsid w:val="002D0F46"/>
    <w:rsid w:val="002D3D0A"/>
    <w:rsid w:val="002D45DD"/>
    <w:rsid w:val="002D6E3A"/>
    <w:rsid w:val="002D6F54"/>
    <w:rsid w:val="002D74F0"/>
    <w:rsid w:val="002E2F08"/>
    <w:rsid w:val="002E748A"/>
    <w:rsid w:val="002F0026"/>
    <w:rsid w:val="002F1858"/>
    <w:rsid w:val="002F66A3"/>
    <w:rsid w:val="002F6D14"/>
    <w:rsid w:val="002F7186"/>
    <w:rsid w:val="003054A1"/>
    <w:rsid w:val="0030600F"/>
    <w:rsid w:val="00310385"/>
    <w:rsid w:val="00316393"/>
    <w:rsid w:val="003257D3"/>
    <w:rsid w:val="003267C5"/>
    <w:rsid w:val="003351FA"/>
    <w:rsid w:val="00352D54"/>
    <w:rsid w:val="00354543"/>
    <w:rsid w:val="003608E7"/>
    <w:rsid w:val="0036153E"/>
    <w:rsid w:val="00362A22"/>
    <w:rsid w:val="003643ED"/>
    <w:rsid w:val="0036762B"/>
    <w:rsid w:val="003702F0"/>
    <w:rsid w:val="00375B5F"/>
    <w:rsid w:val="00380270"/>
    <w:rsid w:val="0038138D"/>
    <w:rsid w:val="003857AB"/>
    <w:rsid w:val="00392164"/>
    <w:rsid w:val="00396CB6"/>
    <w:rsid w:val="003A0689"/>
    <w:rsid w:val="003A5327"/>
    <w:rsid w:val="003B4DFF"/>
    <w:rsid w:val="003B7341"/>
    <w:rsid w:val="003C7CC7"/>
    <w:rsid w:val="003D0804"/>
    <w:rsid w:val="003D17D1"/>
    <w:rsid w:val="003D3946"/>
    <w:rsid w:val="003D54EC"/>
    <w:rsid w:val="003E053C"/>
    <w:rsid w:val="003E0D43"/>
    <w:rsid w:val="003E0DC8"/>
    <w:rsid w:val="003E425A"/>
    <w:rsid w:val="003F13B4"/>
    <w:rsid w:val="003F3F9E"/>
    <w:rsid w:val="00401427"/>
    <w:rsid w:val="00405493"/>
    <w:rsid w:val="00405FBD"/>
    <w:rsid w:val="004135FF"/>
    <w:rsid w:val="00416C62"/>
    <w:rsid w:val="004215A9"/>
    <w:rsid w:val="0042269E"/>
    <w:rsid w:val="0042356D"/>
    <w:rsid w:val="00430B6A"/>
    <w:rsid w:val="00441782"/>
    <w:rsid w:val="00442579"/>
    <w:rsid w:val="004628B0"/>
    <w:rsid w:val="00485575"/>
    <w:rsid w:val="004A12F6"/>
    <w:rsid w:val="004A3389"/>
    <w:rsid w:val="004A3658"/>
    <w:rsid w:val="004A4619"/>
    <w:rsid w:val="004B1DC2"/>
    <w:rsid w:val="004C52F6"/>
    <w:rsid w:val="004C6BBB"/>
    <w:rsid w:val="004C76BE"/>
    <w:rsid w:val="004D7ACF"/>
    <w:rsid w:val="004E6B7C"/>
    <w:rsid w:val="004F0D00"/>
    <w:rsid w:val="004F1526"/>
    <w:rsid w:val="004F1619"/>
    <w:rsid w:val="005000B3"/>
    <w:rsid w:val="0050431E"/>
    <w:rsid w:val="00510FF9"/>
    <w:rsid w:val="005129A9"/>
    <w:rsid w:val="00513968"/>
    <w:rsid w:val="005204BC"/>
    <w:rsid w:val="0052132C"/>
    <w:rsid w:val="00525A6B"/>
    <w:rsid w:val="00527FEF"/>
    <w:rsid w:val="005305C5"/>
    <w:rsid w:val="00530E7B"/>
    <w:rsid w:val="00542478"/>
    <w:rsid w:val="00552FC4"/>
    <w:rsid w:val="00554778"/>
    <w:rsid w:val="00555E2A"/>
    <w:rsid w:val="005609EE"/>
    <w:rsid w:val="00572F9C"/>
    <w:rsid w:val="0057349E"/>
    <w:rsid w:val="00575AB8"/>
    <w:rsid w:val="005858AA"/>
    <w:rsid w:val="00590DF9"/>
    <w:rsid w:val="00592055"/>
    <w:rsid w:val="005A4E55"/>
    <w:rsid w:val="005A782C"/>
    <w:rsid w:val="005B2CC6"/>
    <w:rsid w:val="005C05D4"/>
    <w:rsid w:val="005C231C"/>
    <w:rsid w:val="005C2720"/>
    <w:rsid w:val="005C5A7C"/>
    <w:rsid w:val="005D38CF"/>
    <w:rsid w:val="005D5731"/>
    <w:rsid w:val="005E3251"/>
    <w:rsid w:val="005E38A4"/>
    <w:rsid w:val="005E5E40"/>
    <w:rsid w:val="005F34F7"/>
    <w:rsid w:val="00610305"/>
    <w:rsid w:val="0061036A"/>
    <w:rsid w:val="00611338"/>
    <w:rsid w:val="0061147D"/>
    <w:rsid w:val="006154A0"/>
    <w:rsid w:val="006220EC"/>
    <w:rsid w:val="006251E6"/>
    <w:rsid w:val="00630D80"/>
    <w:rsid w:val="00631794"/>
    <w:rsid w:val="00632835"/>
    <w:rsid w:val="00633D1B"/>
    <w:rsid w:val="00640572"/>
    <w:rsid w:val="00664508"/>
    <w:rsid w:val="00665B86"/>
    <w:rsid w:val="00667098"/>
    <w:rsid w:val="00675F0F"/>
    <w:rsid w:val="0067767A"/>
    <w:rsid w:val="00683C1D"/>
    <w:rsid w:val="00684C08"/>
    <w:rsid w:val="00690BE6"/>
    <w:rsid w:val="00691542"/>
    <w:rsid w:val="006B0884"/>
    <w:rsid w:val="006B7397"/>
    <w:rsid w:val="006D612E"/>
    <w:rsid w:val="006E6C8D"/>
    <w:rsid w:val="006E71B2"/>
    <w:rsid w:val="006F53E7"/>
    <w:rsid w:val="00700849"/>
    <w:rsid w:val="00701EB9"/>
    <w:rsid w:val="007105BA"/>
    <w:rsid w:val="00720760"/>
    <w:rsid w:val="0072469B"/>
    <w:rsid w:val="00732323"/>
    <w:rsid w:val="0074103E"/>
    <w:rsid w:val="00742A65"/>
    <w:rsid w:val="00742D0F"/>
    <w:rsid w:val="007478E3"/>
    <w:rsid w:val="00750D2A"/>
    <w:rsid w:val="00751E1A"/>
    <w:rsid w:val="007533FD"/>
    <w:rsid w:val="007542EB"/>
    <w:rsid w:val="007544C0"/>
    <w:rsid w:val="0075588E"/>
    <w:rsid w:val="00757ABB"/>
    <w:rsid w:val="00760AFE"/>
    <w:rsid w:val="00765A11"/>
    <w:rsid w:val="00766A5C"/>
    <w:rsid w:val="007723CB"/>
    <w:rsid w:val="00775803"/>
    <w:rsid w:val="00776CE3"/>
    <w:rsid w:val="007824F3"/>
    <w:rsid w:val="00791BDC"/>
    <w:rsid w:val="007A026D"/>
    <w:rsid w:val="007B1462"/>
    <w:rsid w:val="007B2F7C"/>
    <w:rsid w:val="007B3DBC"/>
    <w:rsid w:val="007B64AC"/>
    <w:rsid w:val="007C218F"/>
    <w:rsid w:val="007C3AC8"/>
    <w:rsid w:val="007C48BF"/>
    <w:rsid w:val="007C54AF"/>
    <w:rsid w:val="007D1A5B"/>
    <w:rsid w:val="007D2A05"/>
    <w:rsid w:val="007E0DD6"/>
    <w:rsid w:val="007E0DE0"/>
    <w:rsid w:val="007E2807"/>
    <w:rsid w:val="007E3BFB"/>
    <w:rsid w:val="007E4C82"/>
    <w:rsid w:val="007E534D"/>
    <w:rsid w:val="007E6338"/>
    <w:rsid w:val="007E6A5B"/>
    <w:rsid w:val="007E6E90"/>
    <w:rsid w:val="007F0A12"/>
    <w:rsid w:val="00802E16"/>
    <w:rsid w:val="00803538"/>
    <w:rsid w:val="00815E7E"/>
    <w:rsid w:val="008365BD"/>
    <w:rsid w:val="00842898"/>
    <w:rsid w:val="008449F6"/>
    <w:rsid w:val="00855CCB"/>
    <w:rsid w:val="0086178A"/>
    <w:rsid w:val="00882CC6"/>
    <w:rsid w:val="00893C4E"/>
    <w:rsid w:val="008A6030"/>
    <w:rsid w:val="008B3E06"/>
    <w:rsid w:val="008B51F8"/>
    <w:rsid w:val="008B7F22"/>
    <w:rsid w:val="008C1A22"/>
    <w:rsid w:val="008C6570"/>
    <w:rsid w:val="008D4528"/>
    <w:rsid w:val="008D4594"/>
    <w:rsid w:val="008D4E1F"/>
    <w:rsid w:val="0090199A"/>
    <w:rsid w:val="00910259"/>
    <w:rsid w:val="00914ED4"/>
    <w:rsid w:val="00914EF7"/>
    <w:rsid w:val="00915879"/>
    <w:rsid w:val="00915EBA"/>
    <w:rsid w:val="009274C7"/>
    <w:rsid w:val="00935B04"/>
    <w:rsid w:val="0095718A"/>
    <w:rsid w:val="00960BD9"/>
    <w:rsid w:val="0096220B"/>
    <w:rsid w:val="009671AB"/>
    <w:rsid w:val="00971BDB"/>
    <w:rsid w:val="00974CB5"/>
    <w:rsid w:val="00977835"/>
    <w:rsid w:val="009840E4"/>
    <w:rsid w:val="009849F5"/>
    <w:rsid w:val="00992F52"/>
    <w:rsid w:val="009B52E6"/>
    <w:rsid w:val="009C1C53"/>
    <w:rsid w:val="009D42E1"/>
    <w:rsid w:val="009D5972"/>
    <w:rsid w:val="009D6B22"/>
    <w:rsid w:val="009E2BC6"/>
    <w:rsid w:val="009F3E8D"/>
    <w:rsid w:val="009F47DF"/>
    <w:rsid w:val="00A0113B"/>
    <w:rsid w:val="00A15573"/>
    <w:rsid w:val="00A301D1"/>
    <w:rsid w:val="00A3662D"/>
    <w:rsid w:val="00A37F10"/>
    <w:rsid w:val="00A449FC"/>
    <w:rsid w:val="00A50704"/>
    <w:rsid w:val="00A51B89"/>
    <w:rsid w:val="00A658DE"/>
    <w:rsid w:val="00A846EE"/>
    <w:rsid w:val="00A93A64"/>
    <w:rsid w:val="00A95AA1"/>
    <w:rsid w:val="00AA6F0F"/>
    <w:rsid w:val="00AB3077"/>
    <w:rsid w:val="00AC023C"/>
    <w:rsid w:val="00AC455B"/>
    <w:rsid w:val="00AC636B"/>
    <w:rsid w:val="00AC697B"/>
    <w:rsid w:val="00AC7A53"/>
    <w:rsid w:val="00AD57E8"/>
    <w:rsid w:val="00AE283E"/>
    <w:rsid w:val="00AE768F"/>
    <w:rsid w:val="00B0227E"/>
    <w:rsid w:val="00B042A3"/>
    <w:rsid w:val="00B16519"/>
    <w:rsid w:val="00B233E2"/>
    <w:rsid w:val="00B26E62"/>
    <w:rsid w:val="00B43DEF"/>
    <w:rsid w:val="00B47A02"/>
    <w:rsid w:val="00B47E22"/>
    <w:rsid w:val="00B607A2"/>
    <w:rsid w:val="00B62B8D"/>
    <w:rsid w:val="00B63AC7"/>
    <w:rsid w:val="00B75A88"/>
    <w:rsid w:val="00B75C8D"/>
    <w:rsid w:val="00B857AF"/>
    <w:rsid w:val="00B9348E"/>
    <w:rsid w:val="00B94AA9"/>
    <w:rsid w:val="00BA28E4"/>
    <w:rsid w:val="00BB37F4"/>
    <w:rsid w:val="00BB4D37"/>
    <w:rsid w:val="00BC4A7F"/>
    <w:rsid w:val="00BE5F2B"/>
    <w:rsid w:val="00BF2774"/>
    <w:rsid w:val="00BF531F"/>
    <w:rsid w:val="00C128B3"/>
    <w:rsid w:val="00C2008B"/>
    <w:rsid w:val="00C21EF7"/>
    <w:rsid w:val="00C25387"/>
    <w:rsid w:val="00C26082"/>
    <w:rsid w:val="00C3768F"/>
    <w:rsid w:val="00C37850"/>
    <w:rsid w:val="00C43867"/>
    <w:rsid w:val="00C50F47"/>
    <w:rsid w:val="00C51DD4"/>
    <w:rsid w:val="00C526D0"/>
    <w:rsid w:val="00C56077"/>
    <w:rsid w:val="00C61D1A"/>
    <w:rsid w:val="00C663EA"/>
    <w:rsid w:val="00C69959"/>
    <w:rsid w:val="00C71283"/>
    <w:rsid w:val="00C83FF2"/>
    <w:rsid w:val="00C85417"/>
    <w:rsid w:val="00CA10AC"/>
    <w:rsid w:val="00CA20F1"/>
    <w:rsid w:val="00CB027F"/>
    <w:rsid w:val="00CC35AF"/>
    <w:rsid w:val="00CD2053"/>
    <w:rsid w:val="00CD63E4"/>
    <w:rsid w:val="00CD7431"/>
    <w:rsid w:val="00CE10A3"/>
    <w:rsid w:val="00CE1FAE"/>
    <w:rsid w:val="00CE2423"/>
    <w:rsid w:val="00CE272B"/>
    <w:rsid w:val="00CF14C7"/>
    <w:rsid w:val="00CF1B97"/>
    <w:rsid w:val="00CF4866"/>
    <w:rsid w:val="00D03F8F"/>
    <w:rsid w:val="00D053D8"/>
    <w:rsid w:val="00D05D3C"/>
    <w:rsid w:val="00D075B8"/>
    <w:rsid w:val="00D21B6D"/>
    <w:rsid w:val="00D24D60"/>
    <w:rsid w:val="00D25671"/>
    <w:rsid w:val="00D25BC6"/>
    <w:rsid w:val="00D32574"/>
    <w:rsid w:val="00D35ABD"/>
    <w:rsid w:val="00D50AAB"/>
    <w:rsid w:val="00D56C8C"/>
    <w:rsid w:val="00D63732"/>
    <w:rsid w:val="00D75A72"/>
    <w:rsid w:val="00D854AA"/>
    <w:rsid w:val="00D90805"/>
    <w:rsid w:val="00D91D5D"/>
    <w:rsid w:val="00D91FB0"/>
    <w:rsid w:val="00D92DBD"/>
    <w:rsid w:val="00D95E0A"/>
    <w:rsid w:val="00DB1C85"/>
    <w:rsid w:val="00DB2046"/>
    <w:rsid w:val="00DB2A2E"/>
    <w:rsid w:val="00DC5FEE"/>
    <w:rsid w:val="00DD070F"/>
    <w:rsid w:val="00DD5F2E"/>
    <w:rsid w:val="00DE17A8"/>
    <w:rsid w:val="00DF384D"/>
    <w:rsid w:val="00DF5122"/>
    <w:rsid w:val="00DF6FA1"/>
    <w:rsid w:val="00DF7107"/>
    <w:rsid w:val="00DF73E7"/>
    <w:rsid w:val="00DF769B"/>
    <w:rsid w:val="00E0408B"/>
    <w:rsid w:val="00E07331"/>
    <w:rsid w:val="00E07692"/>
    <w:rsid w:val="00E117B9"/>
    <w:rsid w:val="00E123CF"/>
    <w:rsid w:val="00E14935"/>
    <w:rsid w:val="00E223F3"/>
    <w:rsid w:val="00E23D1E"/>
    <w:rsid w:val="00E24F07"/>
    <w:rsid w:val="00E25D0E"/>
    <w:rsid w:val="00E376C6"/>
    <w:rsid w:val="00E410FF"/>
    <w:rsid w:val="00E47149"/>
    <w:rsid w:val="00E736CB"/>
    <w:rsid w:val="00E75C44"/>
    <w:rsid w:val="00E85550"/>
    <w:rsid w:val="00E96EE5"/>
    <w:rsid w:val="00EA4BE8"/>
    <w:rsid w:val="00EC188A"/>
    <w:rsid w:val="00EF0ACE"/>
    <w:rsid w:val="00F01F61"/>
    <w:rsid w:val="00F02FFB"/>
    <w:rsid w:val="00F106DD"/>
    <w:rsid w:val="00F11CDF"/>
    <w:rsid w:val="00F122AF"/>
    <w:rsid w:val="00F143E8"/>
    <w:rsid w:val="00F37752"/>
    <w:rsid w:val="00F41DB2"/>
    <w:rsid w:val="00F5226B"/>
    <w:rsid w:val="00F63B30"/>
    <w:rsid w:val="00F72529"/>
    <w:rsid w:val="00F72F2C"/>
    <w:rsid w:val="00F879E7"/>
    <w:rsid w:val="00F92C4B"/>
    <w:rsid w:val="00F93131"/>
    <w:rsid w:val="00F940E8"/>
    <w:rsid w:val="00FA764A"/>
    <w:rsid w:val="00FB44B2"/>
    <w:rsid w:val="00FC4662"/>
    <w:rsid w:val="00FC5B27"/>
    <w:rsid w:val="00FC6C52"/>
    <w:rsid w:val="00FC755F"/>
    <w:rsid w:val="00FE17D1"/>
    <w:rsid w:val="00FE37A1"/>
    <w:rsid w:val="00FE5A0D"/>
    <w:rsid w:val="00FF3189"/>
    <w:rsid w:val="00FF504B"/>
    <w:rsid w:val="0145D992"/>
    <w:rsid w:val="0292853D"/>
    <w:rsid w:val="03AB38B7"/>
    <w:rsid w:val="03F4FC48"/>
    <w:rsid w:val="040AC330"/>
    <w:rsid w:val="0470391E"/>
    <w:rsid w:val="051D71CB"/>
    <w:rsid w:val="071EDBFA"/>
    <w:rsid w:val="08A20430"/>
    <w:rsid w:val="099BD613"/>
    <w:rsid w:val="099FC42D"/>
    <w:rsid w:val="0A3C593B"/>
    <w:rsid w:val="0AB40B0B"/>
    <w:rsid w:val="0AE6178C"/>
    <w:rsid w:val="0B3F19D4"/>
    <w:rsid w:val="0B5012E6"/>
    <w:rsid w:val="0BD69605"/>
    <w:rsid w:val="0C094C00"/>
    <w:rsid w:val="0C1436E6"/>
    <w:rsid w:val="0C593C0E"/>
    <w:rsid w:val="0D989E04"/>
    <w:rsid w:val="0F685A9E"/>
    <w:rsid w:val="10C394C6"/>
    <w:rsid w:val="10C4CCA9"/>
    <w:rsid w:val="1151E1C5"/>
    <w:rsid w:val="11FC1CC0"/>
    <w:rsid w:val="121478E2"/>
    <w:rsid w:val="1236C85B"/>
    <w:rsid w:val="12EDB226"/>
    <w:rsid w:val="1356818A"/>
    <w:rsid w:val="145825E4"/>
    <w:rsid w:val="14F72850"/>
    <w:rsid w:val="15C4A4E1"/>
    <w:rsid w:val="166CF74C"/>
    <w:rsid w:val="194AE587"/>
    <w:rsid w:val="199925F1"/>
    <w:rsid w:val="1A4FAFE6"/>
    <w:rsid w:val="1B076494"/>
    <w:rsid w:val="1B0E87D1"/>
    <w:rsid w:val="1B221B03"/>
    <w:rsid w:val="1B516395"/>
    <w:rsid w:val="1C469737"/>
    <w:rsid w:val="1C63C351"/>
    <w:rsid w:val="1D0B43A2"/>
    <w:rsid w:val="1D88575F"/>
    <w:rsid w:val="1E66895D"/>
    <w:rsid w:val="1E98A22E"/>
    <w:rsid w:val="1ECBC053"/>
    <w:rsid w:val="1F32D476"/>
    <w:rsid w:val="1F99E599"/>
    <w:rsid w:val="1FC76FD1"/>
    <w:rsid w:val="223B0F08"/>
    <w:rsid w:val="228A4B32"/>
    <w:rsid w:val="23AD13E3"/>
    <w:rsid w:val="2532BB3D"/>
    <w:rsid w:val="262362F2"/>
    <w:rsid w:val="2673C651"/>
    <w:rsid w:val="26B56341"/>
    <w:rsid w:val="274E2766"/>
    <w:rsid w:val="277A3F89"/>
    <w:rsid w:val="27D3E27C"/>
    <w:rsid w:val="27D5CB3B"/>
    <w:rsid w:val="283B2970"/>
    <w:rsid w:val="29423975"/>
    <w:rsid w:val="29CD79AF"/>
    <w:rsid w:val="2A0BB073"/>
    <w:rsid w:val="2B04C738"/>
    <w:rsid w:val="2B8AFF73"/>
    <w:rsid w:val="2CE58CF3"/>
    <w:rsid w:val="2D1551D3"/>
    <w:rsid w:val="2D52403A"/>
    <w:rsid w:val="2DF9C441"/>
    <w:rsid w:val="2E7CAD27"/>
    <w:rsid w:val="3156FF61"/>
    <w:rsid w:val="31779D94"/>
    <w:rsid w:val="31AE1979"/>
    <w:rsid w:val="31AFAFCA"/>
    <w:rsid w:val="3201D020"/>
    <w:rsid w:val="32677777"/>
    <w:rsid w:val="3324BF2D"/>
    <w:rsid w:val="333B1037"/>
    <w:rsid w:val="3373278E"/>
    <w:rsid w:val="35B190DF"/>
    <w:rsid w:val="36405FA5"/>
    <w:rsid w:val="3642CA11"/>
    <w:rsid w:val="36D03738"/>
    <w:rsid w:val="3757FA07"/>
    <w:rsid w:val="375F9DD5"/>
    <w:rsid w:val="37FC8230"/>
    <w:rsid w:val="3833309E"/>
    <w:rsid w:val="3847B91E"/>
    <w:rsid w:val="38AB76F5"/>
    <w:rsid w:val="39788758"/>
    <w:rsid w:val="3AC94BC8"/>
    <w:rsid w:val="3B8EBFA9"/>
    <w:rsid w:val="3C35CAC5"/>
    <w:rsid w:val="3C37F5D4"/>
    <w:rsid w:val="3C9323AB"/>
    <w:rsid w:val="3D7856C0"/>
    <w:rsid w:val="3DCC0B80"/>
    <w:rsid w:val="3F14D4B3"/>
    <w:rsid w:val="3FE34C57"/>
    <w:rsid w:val="404CB7DF"/>
    <w:rsid w:val="405DF121"/>
    <w:rsid w:val="4105D751"/>
    <w:rsid w:val="410B66F7"/>
    <w:rsid w:val="41961520"/>
    <w:rsid w:val="41DA24E0"/>
    <w:rsid w:val="41EF17F8"/>
    <w:rsid w:val="44214629"/>
    <w:rsid w:val="44F2209E"/>
    <w:rsid w:val="453F7782"/>
    <w:rsid w:val="45B92513"/>
    <w:rsid w:val="45BD168A"/>
    <w:rsid w:val="45CD7CDC"/>
    <w:rsid w:val="46894368"/>
    <w:rsid w:val="4753882D"/>
    <w:rsid w:val="47C550A9"/>
    <w:rsid w:val="48341953"/>
    <w:rsid w:val="4872F4F7"/>
    <w:rsid w:val="48CB9838"/>
    <w:rsid w:val="49474FF2"/>
    <w:rsid w:val="495CC5F9"/>
    <w:rsid w:val="49BABF12"/>
    <w:rsid w:val="49DFAEB3"/>
    <w:rsid w:val="4A676899"/>
    <w:rsid w:val="4AACB997"/>
    <w:rsid w:val="4B17AD9D"/>
    <w:rsid w:val="4C3F1A53"/>
    <w:rsid w:val="4C705A53"/>
    <w:rsid w:val="4DBA1E91"/>
    <w:rsid w:val="4E62F715"/>
    <w:rsid w:val="4F89ABD7"/>
    <w:rsid w:val="4FFE963A"/>
    <w:rsid w:val="4FFEC776"/>
    <w:rsid w:val="50277972"/>
    <w:rsid w:val="50CE1184"/>
    <w:rsid w:val="511F59A7"/>
    <w:rsid w:val="51567E89"/>
    <w:rsid w:val="517E4401"/>
    <w:rsid w:val="5269DFFA"/>
    <w:rsid w:val="52C64561"/>
    <w:rsid w:val="53366838"/>
    <w:rsid w:val="53C3EE18"/>
    <w:rsid w:val="546BD92E"/>
    <w:rsid w:val="546C0584"/>
    <w:rsid w:val="549DC919"/>
    <w:rsid w:val="55684019"/>
    <w:rsid w:val="563E865A"/>
    <w:rsid w:val="5654AF61"/>
    <w:rsid w:val="565D32CA"/>
    <w:rsid w:val="56AE6DF7"/>
    <w:rsid w:val="56E693C8"/>
    <w:rsid w:val="571D7F86"/>
    <w:rsid w:val="5796A840"/>
    <w:rsid w:val="591765C0"/>
    <w:rsid w:val="5976271C"/>
    <w:rsid w:val="5BB866BC"/>
    <w:rsid w:val="5BDDDCF4"/>
    <w:rsid w:val="5BDED879"/>
    <w:rsid w:val="5C6B6DAD"/>
    <w:rsid w:val="5CC3AF4E"/>
    <w:rsid w:val="5E681766"/>
    <w:rsid w:val="5E7A1E16"/>
    <w:rsid w:val="5E983823"/>
    <w:rsid w:val="5E9EDD7F"/>
    <w:rsid w:val="5F0BEF93"/>
    <w:rsid w:val="5F2B5C8D"/>
    <w:rsid w:val="5F8AE90D"/>
    <w:rsid w:val="60C51618"/>
    <w:rsid w:val="61813901"/>
    <w:rsid w:val="6277B2E8"/>
    <w:rsid w:val="64A2F3EE"/>
    <w:rsid w:val="650594B2"/>
    <w:rsid w:val="66ADD047"/>
    <w:rsid w:val="678EEC0A"/>
    <w:rsid w:val="68C88D94"/>
    <w:rsid w:val="6922ACEF"/>
    <w:rsid w:val="69FF9585"/>
    <w:rsid w:val="6B20A56D"/>
    <w:rsid w:val="6B9B65E6"/>
    <w:rsid w:val="6BC51362"/>
    <w:rsid w:val="6C210EB9"/>
    <w:rsid w:val="6CC287F7"/>
    <w:rsid w:val="6D3B1660"/>
    <w:rsid w:val="6D7B59CE"/>
    <w:rsid w:val="6E23491D"/>
    <w:rsid w:val="6E4993F9"/>
    <w:rsid w:val="6F258C4F"/>
    <w:rsid w:val="708EFA6A"/>
    <w:rsid w:val="7093B276"/>
    <w:rsid w:val="71057864"/>
    <w:rsid w:val="715882FC"/>
    <w:rsid w:val="71FEFCD3"/>
    <w:rsid w:val="72797112"/>
    <w:rsid w:val="73FE5258"/>
    <w:rsid w:val="7583AA7B"/>
    <w:rsid w:val="75BFF266"/>
    <w:rsid w:val="76AB7DB6"/>
    <w:rsid w:val="76DE188D"/>
    <w:rsid w:val="76F4B906"/>
    <w:rsid w:val="770CABAD"/>
    <w:rsid w:val="771F756D"/>
    <w:rsid w:val="7813BC54"/>
    <w:rsid w:val="787EB8E3"/>
    <w:rsid w:val="79508775"/>
    <w:rsid w:val="79FC90F2"/>
    <w:rsid w:val="7A1A8944"/>
    <w:rsid w:val="7A4B3A2A"/>
    <w:rsid w:val="7A59BEB7"/>
    <w:rsid w:val="7B7BA41E"/>
    <w:rsid w:val="7D00D115"/>
    <w:rsid w:val="7D5C9187"/>
    <w:rsid w:val="7D7BF757"/>
    <w:rsid w:val="7DAA98E9"/>
    <w:rsid w:val="7E5F1556"/>
    <w:rsid w:val="7F147792"/>
    <w:rsid w:val="7F37520C"/>
    <w:rsid w:val="7F43C9FD"/>
    <w:rsid w:val="7FA5D41B"/>
    <w:rsid w:val="7FE6A5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7AF0F0"/>
  <w14:defaultImageDpi w14:val="0"/>
  <w15:docId w15:val="{644E9F41-C486-45FC-B262-E65DCEA4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jc w:val="both"/>
    </w:pPr>
    <w:rPr>
      <w:color w:val="000000"/>
      <w:sz w:val="24"/>
      <w:szCs w:val="24"/>
      <w:lang w:eastAsia="cs-CZ"/>
    </w:rPr>
  </w:style>
  <w:style w:type="paragraph" w:styleId="Nadpis1">
    <w:name w:val="heading 1"/>
    <w:basedOn w:val="Normlny"/>
    <w:next w:val="Normlny"/>
    <w:link w:val="Nadpis1Char"/>
    <w:uiPriority w:val="99"/>
    <w:qFormat/>
    <w:rsid w:val="00266E14"/>
    <w:pPr>
      <w:spacing w:before="240" w:after="120"/>
      <w:jc w:val="center"/>
      <w:outlineLvl w:val="0"/>
    </w:pPr>
    <w:rPr>
      <w:b/>
      <w:bCs/>
      <w:kern w:val="32"/>
      <w:sz w:val="32"/>
      <w:szCs w:val="32"/>
    </w:rPr>
  </w:style>
  <w:style w:type="paragraph" w:styleId="Nadpis2">
    <w:name w:val="heading 2"/>
    <w:basedOn w:val="Normlny"/>
    <w:next w:val="Normlny"/>
    <w:link w:val="Nadpis2Char"/>
    <w:uiPriority w:val="99"/>
    <w:qFormat/>
    <w:pPr>
      <w:keepNext/>
      <w:spacing w:before="240" w:after="120"/>
      <w:jc w:val="center"/>
      <w:outlineLvl w:val="1"/>
    </w:pPr>
    <w:rPr>
      <w:b/>
      <w:bCs/>
      <w:sz w:val="28"/>
      <w:szCs w:val="28"/>
    </w:rPr>
  </w:style>
  <w:style w:type="paragraph" w:styleId="Nadpis3">
    <w:name w:val="heading 3"/>
    <w:basedOn w:val="Normlny"/>
    <w:next w:val="Normlny"/>
    <w:link w:val="Nadpis3Char"/>
    <w:uiPriority w:val="99"/>
    <w:qFormat/>
    <w:pPr>
      <w:keepNext/>
      <w:spacing w:before="120" w:after="60"/>
      <w:jc w:val="left"/>
      <w:outlineLvl w:val="2"/>
    </w:pPr>
    <w:rPr>
      <w:b/>
      <w:bCs/>
    </w:rPr>
  </w:style>
  <w:style w:type="paragraph" w:styleId="Nadpis4">
    <w:name w:val="heading 4"/>
    <w:basedOn w:val="Normlny"/>
    <w:next w:val="Normlny"/>
    <w:link w:val="Nadpis4Char"/>
    <w:uiPriority w:val="99"/>
    <w:qFormat/>
    <w:rsid w:val="00266E14"/>
    <w:pPr>
      <w:keepNext/>
      <w:spacing w:before="240" w:after="60"/>
      <w:outlineLvl w:val="3"/>
    </w:pPr>
    <w:rPr>
      <w:b/>
      <w:bCs/>
      <w:sz w:val="28"/>
      <w:szCs w:val="28"/>
    </w:rPr>
  </w:style>
  <w:style w:type="paragraph" w:styleId="Nadpis9">
    <w:name w:val="heading 9"/>
    <w:basedOn w:val="Normlny"/>
    <w:next w:val="Normlny"/>
    <w:link w:val="Nadpis9Char"/>
    <w:uiPriority w:val="99"/>
    <w:qFormat/>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Pr>
      <w:rFonts w:ascii="Cambria" w:hAnsi="Cambria" w:cs="Times New Roman"/>
      <w:b/>
      <w:color w:val="000000"/>
      <w:kern w:val="32"/>
      <w:sz w:val="32"/>
      <w:lang w:val="x-none" w:eastAsia="cs-CZ"/>
    </w:rPr>
  </w:style>
  <w:style w:type="character" w:customStyle="1" w:styleId="Nadpis2Char">
    <w:name w:val="Nadpis 2 Char"/>
    <w:basedOn w:val="Predvolenpsmoodseku"/>
    <w:link w:val="Nadpis2"/>
    <w:uiPriority w:val="99"/>
    <w:semiHidden/>
    <w:locked/>
    <w:rPr>
      <w:rFonts w:ascii="Cambria" w:hAnsi="Cambria" w:cs="Times New Roman"/>
      <w:b/>
      <w:i/>
      <w:color w:val="000000"/>
      <w:sz w:val="28"/>
      <w:lang w:val="x-none" w:eastAsia="cs-CZ"/>
    </w:rPr>
  </w:style>
  <w:style w:type="character" w:customStyle="1" w:styleId="Nadpis3Char">
    <w:name w:val="Nadpis 3 Char"/>
    <w:basedOn w:val="Predvolenpsmoodseku"/>
    <w:link w:val="Nadpis3"/>
    <w:uiPriority w:val="99"/>
    <w:semiHidden/>
    <w:locked/>
    <w:rPr>
      <w:rFonts w:ascii="Cambria" w:hAnsi="Cambria" w:cs="Times New Roman"/>
      <w:b/>
      <w:color w:val="000000"/>
      <w:sz w:val="26"/>
      <w:lang w:val="x-none" w:eastAsia="cs-CZ"/>
    </w:rPr>
  </w:style>
  <w:style w:type="character" w:customStyle="1" w:styleId="Nadpis4Char">
    <w:name w:val="Nadpis 4 Char"/>
    <w:basedOn w:val="Predvolenpsmoodseku"/>
    <w:link w:val="Nadpis4"/>
    <w:uiPriority w:val="99"/>
    <w:semiHidden/>
    <w:locked/>
    <w:rPr>
      <w:rFonts w:ascii="Calibri" w:hAnsi="Calibri" w:cs="Times New Roman"/>
      <w:b/>
      <w:color w:val="000000"/>
      <w:sz w:val="28"/>
      <w:lang w:val="x-none" w:eastAsia="cs-CZ"/>
    </w:rPr>
  </w:style>
  <w:style w:type="character" w:customStyle="1" w:styleId="Nadpis9Char">
    <w:name w:val="Nadpis 9 Char"/>
    <w:basedOn w:val="Predvolenpsmoodseku"/>
    <w:link w:val="Nadpis9"/>
    <w:uiPriority w:val="99"/>
    <w:semiHidden/>
    <w:locked/>
    <w:rPr>
      <w:rFonts w:ascii="Cambria" w:hAnsi="Cambria" w:cs="Times New Roman"/>
      <w:color w:val="000000"/>
      <w:sz w:val="22"/>
      <w:lang w:val="x-none" w:eastAsia="cs-CZ"/>
    </w:rPr>
  </w:style>
  <w:style w:type="paragraph" w:styleId="Hlavika">
    <w:name w:val="header"/>
    <w:basedOn w:val="Normlny"/>
    <w:link w:val="HlavikaChar"/>
    <w:uiPriority w:val="99"/>
    <w:rsid w:val="007B2F7C"/>
    <w:pPr>
      <w:pBdr>
        <w:bottom w:val="single" w:sz="4" w:space="1" w:color="auto"/>
      </w:pBdr>
      <w:tabs>
        <w:tab w:val="center" w:pos="4536"/>
        <w:tab w:val="right" w:pos="9072"/>
      </w:tabs>
      <w:jc w:val="center"/>
    </w:pPr>
    <w:rPr>
      <w:i/>
      <w:iCs/>
    </w:rPr>
  </w:style>
  <w:style w:type="character" w:customStyle="1" w:styleId="HlavikaChar">
    <w:name w:val="Hlavička Char"/>
    <w:basedOn w:val="Predvolenpsmoodseku"/>
    <w:link w:val="Hlavika"/>
    <w:uiPriority w:val="99"/>
    <w:semiHidden/>
    <w:locked/>
    <w:rPr>
      <w:rFonts w:cs="Times New Roman"/>
      <w:color w:val="000000"/>
      <w:sz w:val="24"/>
      <w:lang w:val="x-none" w:eastAsia="cs-CZ"/>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semiHidden/>
    <w:locked/>
    <w:rPr>
      <w:rFonts w:cs="Times New Roman"/>
      <w:color w:val="000000"/>
      <w:sz w:val="24"/>
      <w:lang w:val="x-none" w:eastAsia="cs-CZ"/>
    </w:rPr>
  </w:style>
  <w:style w:type="character" w:styleId="slostrany">
    <w:name w:val="page number"/>
    <w:basedOn w:val="Predvolenpsmoodseku"/>
    <w:uiPriority w:val="99"/>
    <w:rPr>
      <w:rFonts w:cs="Times New Roman"/>
    </w:rPr>
  </w:style>
  <w:style w:type="character" w:styleId="Hypertextovprepojenie">
    <w:name w:val="Hyperlink"/>
    <w:basedOn w:val="Predvolenpsmoodseku"/>
    <w:uiPriority w:val="99"/>
    <w:rsid w:val="00266E14"/>
    <w:rPr>
      <w:rFonts w:cs="Times New Roman"/>
      <w:color w:val="0000FF"/>
      <w:u w:val="single"/>
    </w:rPr>
  </w:style>
  <w:style w:type="table" w:styleId="Mriekatabuky">
    <w:name w:val="Table Grid"/>
    <w:basedOn w:val="Normlnatabuka"/>
    <w:uiPriority w:val="99"/>
    <w:rsid w:val="0096220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ekzoznamu">
    <w:name w:val="List Paragraph"/>
    <w:basedOn w:val="Normlny"/>
    <w:uiPriority w:val="99"/>
    <w:qFormat/>
    <w:rsid w:val="002D74F0"/>
    <w:pPr>
      <w:ind w:left="708"/>
    </w:pPr>
  </w:style>
  <w:style w:type="paragraph" w:styleId="Textbubliny">
    <w:name w:val="Balloon Text"/>
    <w:basedOn w:val="Normlny"/>
    <w:link w:val="TextbublinyChar"/>
    <w:uiPriority w:val="99"/>
    <w:semiHidden/>
    <w:rsid w:val="00C2538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C25387"/>
    <w:rPr>
      <w:rFonts w:ascii="Tahoma" w:hAnsi="Tahoma" w:cs="Times New Roman"/>
      <w:color w:val="000000"/>
      <w:sz w:val="16"/>
      <w:lang w:val="x-none" w:eastAsia="cs-CZ"/>
    </w:rPr>
  </w:style>
  <w:style w:type="character" w:styleId="Odkaznakomentr">
    <w:name w:val="annotation reference"/>
    <w:basedOn w:val="Predvolenpsmoodseku"/>
    <w:uiPriority w:val="99"/>
    <w:semiHidden/>
    <w:unhideWhenUsed/>
    <w:rsid w:val="0061147D"/>
    <w:rPr>
      <w:rFonts w:cs="Times New Roman"/>
      <w:sz w:val="16"/>
    </w:rPr>
  </w:style>
  <w:style w:type="paragraph" w:styleId="Textkomentra">
    <w:name w:val="annotation text"/>
    <w:basedOn w:val="Normlny"/>
    <w:link w:val="TextkomentraChar"/>
    <w:uiPriority w:val="99"/>
    <w:semiHidden/>
    <w:unhideWhenUsed/>
    <w:rsid w:val="0061147D"/>
    <w:rPr>
      <w:sz w:val="20"/>
      <w:szCs w:val="20"/>
    </w:rPr>
  </w:style>
  <w:style w:type="character" w:customStyle="1" w:styleId="TextkomentraChar">
    <w:name w:val="Text komentára Char"/>
    <w:basedOn w:val="Predvolenpsmoodseku"/>
    <w:link w:val="Textkomentra"/>
    <w:uiPriority w:val="99"/>
    <w:semiHidden/>
    <w:locked/>
    <w:rsid w:val="0061147D"/>
    <w:rPr>
      <w:rFonts w:cs="Times New Roman"/>
      <w:color w:val="000000"/>
      <w:sz w:val="20"/>
      <w:lang w:val="x-none" w:eastAsia="cs-CZ"/>
    </w:rPr>
  </w:style>
  <w:style w:type="paragraph" w:styleId="Predmetkomentra">
    <w:name w:val="annotation subject"/>
    <w:basedOn w:val="Textkomentra"/>
    <w:next w:val="Textkomentra"/>
    <w:link w:val="PredmetkomentraChar"/>
    <w:uiPriority w:val="99"/>
    <w:semiHidden/>
    <w:unhideWhenUsed/>
    <w:rsid w:val="0061147D"/>
    <w:rPr>
      <w:b/>
      <w:bCs/>
    </w:rPr>
  </w:style>
  <w:style w:type="character" w:customStyle="1" w:styleId="PredmetkomentraChar">
    <w:name w:val="Predmet komentára Char"/>
    <w:basedOn w:val="TextkomentraChar"/>
    <w:link w:val="Predmetkomentra"/>
    <w:uiPriority w:val="99"/>
    <w:semiHidden/>
    <w:locked/>
    <w:rsid w:val="0061147D"/>
    <w:rPr>
      <w:rFonts w:cs="Times New Roman"/>
      <w:b/>
      <w:color w:val="000000"/>
      <w:sz w:val="20"/>
      <w:lang w:val="x-none" w:eastAsia="cs-CZ"/>
    </w:rPr>
  </w:style>
  <w:style w:type="paragraph" w:styleId="Revzia">
    <w:name w:val="Revision"/>
    <w:hidden/>
    <w:uiPriority w:val="99"/>
    <w:semiHidden/>
    <w:rsid w:val="008D4E1F"/>
    <w:rPr>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DE53FDDBD7F542805C64E693AD18E5" ma:contentTypeVersion="12" ma:contentTypeDescription="Create a new document." ma:contentTypeScope="" ma:versionID="a163abdee1c5d2f67e6489b086340a86">
  <xsd:schema xmlns:xsd="http://www.w3.org/2001/XMLSchema" xmlns:xs="http://www.w3.org/2001/XMLSchema" xmlns:p="http://schemas.microsoft.com/office/2006/metadata/properties" xmlns:ns2="62dc8d3a-4265-423e-88e4-c330826fd5a8" xmlns:ns3="46f6adf5-eaad-4dbb-91ac-274e33425322" targetNamespace="http://schemas.microsoft.com/office/2006/metadata/properties" ma:root="true" ma:fieldsID="b0e53737fc5dddd9ae8aa09535fa0a5b" ns2:_="" ns3:_="">
    <xsd:import namespace="62dc8d3a-4265-423e-88e4-c330826fd5a8"/>
    <xsd:import namespace="46f6adf5-eaad-4dbb-91ac-274e334253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f6adf5-eaad-4dbb-91ac-274e334253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11F779-47EC-4469-8CD5-DEEE8E7A8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dc8d3a-4265-423e-88e4-c330826fd5a8"/>
    <ds:schemaRef ds:uri="46f6adf5-eaad-4dbb-91ac-274e33425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C967DC-7202-4B04-95A5-C8A81C7510FC}">
  <ds:schemaRefs>
    <ds:schemaRef ds:uri="http://schemas.openxmlformats.org/officeDocument/2006/bibliography"/>
  </ds:schemaRefs>
</ds:datastoreItem>
</file>

<file path=customXml/itemProps3.xml><?xml version="1.0" encoding="utf-8"?>
<ds:datastoreItem xmlns:ds="http://schemas.openxmlformats.org/officeDocument/2006/customXml" ds:itemID="{9F520926-1E86-449F-8FDF-4318CA284B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530FBA-45DE-476B-A81A-0F685E497B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8</Pages>
  <Words>3203</Words>
  <Characters>18262</Characters>
  <Application>Microsoft Office Word</Application>
  <DocSecurity>0</DocSecurity>
  <Lines>152</Lines>
  <Paragraphs>42</Paragraphs>
  <ScaleCrop>false</ScaleCrop>
  <HeadingPairs>
    <vt:vector size="2" baseType="variant">
      <vt:variant>
        <vt:lpstr>Názov</vt:lpstr>
      </vt:variant>
      <vt:variant>
        <vt:i4>1</vt:i4>
      </vt:variant>
    </vt:vector>
  </HeadingPairs>
  <TitlesOfParts>
    <vt:vector size="1" baseType="lpstr">
      <vt:lpstr>Zxczxc</vt:lpstr>
    </vt:vector>
  </TitlesOfParts>
  <Company>FEI</Company>
  <LinksUpToDate>false</LinksUpToDate>
  <CharactersWithSpaces>21423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Zxczxc</dc:title>
  <dc:subject/>
  <dc:creator>Karol Bergmann</dc:creator>
  <cp:keywords/>
  <dc:description/>
  <cp:lastModifiedBy>Ondreička Peter</cp:lastModifiedBy>
  <cp:revision>12</cp:revision>
  <cp:lastPrinted>2022-01-12T09:29:00Z</cp:lastPrinted>
  <dcterms:created xsi:type="dcterms:W3CDTF">2025-01-07T09:19:00Z</dcterms:created>
  <dcterms:modified xsi:type="dcterms:W3CDTF">2026-01-14T15:06:00Z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0x010100DBDE53FDDBD7F542805C64E693AD18E5</vt:lpwstr>
  </property>
</Properties>
</file>